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3BC0" w:rsidRPr="00292154" w:rsidRDefault="00A00E8E" w:rsidP="00DB5F4E">
      <w:pPr>
        <w:jc w:val="center"/>
        <w:rPr>
          <w:rFonts w:ascii="Arial Black" w:hAnsi="Arial Black" w:cs="Arial"/>
          <w:b/>
          <w:sz w:val="40"/>
          <w:szCs w:val="40"/>
        </w:rPr>
      </w:pPr>
      <w:r w:rsidRPr="00292154">
        <w:rPr>
          <w:rFonts w:ascii="Arial" w:hAnsi="Arial"/>
          <w:b/>
          <w:caps/>
          <w:sz w:val="40"/>
          <w:szCs w:val="40"/>
        </w:rPr>
        <w:t xml:space="preserve">FRAMEWORK AGREEMENT FOR THE </w:t>
      </w:r>
      <w:r w:rsidR="00371F50" w:rsidRPr="00292154">
        <w:rPr>
          <w:rFonts w:ascii="Arial" w:hAnsi="Arial"/>
          <w:b/>
          <w:caps/>
          <w:sz w:val="40"/>
          <w:szCs w:val="40"/>
        </w:rPr>
        <w:t xml:space="preserve">PRODUCTION AND THE </w:t>
      </w:r>
      <w:r w:rsidRPr="00292154">
        <w:rPr>
          <w:rFonts w:ascii="Arial" w:hAnsi="Arial"/>
          <w:b/>
          <w:caps/>
          <w:sz w:val="40"/>
          <w:szCs w:val="40"/>
        </w:rPr>
        <w:t xml:space="preserve">SUPPLY OF </w:t>
      </w:r>
      <w:r w:rsidR="005A6549" w:rsidRPr="00292154">
        <w:rPr>
          <w:rFonts w:ascii="Arial" w:hAnsi="Arial"/>
          <w:b/>
          <w:caps/>
          <w:sz w:val="40"/>
          <w:szCs w:val="40"/>
        </w:rPr>
        <w:t xml:space="preserve">CHIP </w:t>
      </w:r>
      <w:r w:rsidR="00425A8B" w:rsidRPr="00292154">
        <w:rPr>
          <w:rFonts w:ascii="Arial" w:hAnsi="Arial"/>
          <w:b/>
          <w:caps/>
          <w:sz w:val="40"/>
          <w:szCs w:val="40"/>
        </w:rPr>
        <w:t>PRELAMINATES</w:t>
      </w:r>
    </w:p>
    <w:p w:rsidR="00713BC0" w:rsidRPr="00292154" w:rsidRDefault="00713BC0" w:rsidP="002E5DD6">
      <w:pPr>
        <w:spacing w:after="0"/>
        <w:jc w:val="center"/>
        <w:rPr>
          <w:rFonts w:ascii="Arial" w:hAnsi="Arial"/>
        </w:rPr>
      </w:pPr>
      <w:r w:rsidRPr="00292154">
        <w:rPr>
          <w:rFonts w:ascii="Arial" w:hAnsi="Arial"/>
        </w:rPr>
        <w:t xml:space="preserve">registered </w:t>
      </w:r>
      <w:r w:rsidR="00904E42" w:rsidRPr="00292154">
        <w:rPr>
          <w:rFonts w:ascii="Arial" w:hAnsi="Arial"/>
        </w:rPr>
        <w:t>by</w:t>
      </w:r>
      <w:r w:rsidRPr="00292154">
        <w:rPr>
          <w:rFonts w:ascii="Arial" w:hAnsi="Arial"/>
        </w:rPr>
        <w:t xml:space="preserve"> the Buyer under </w:t>
      </w:r>
      <w:r w:rsidR="00904E42" w:rsidRPr="00292154">
        <w:rPr>
          <w:rFonts w:ascii="Arial" w:hAnsi="Arial"/>
        </w:rPr>
        <w:t>No</w:t>
      </w:r>
      <w:r w:rsidR="00371F50" w:rsidRPr="00292154">
        <w:rPr>
          <w:rFonts w:ascii="Arial" w:hAnsi="Arial"/>
        </w:rPr>
        <w:t xml:space="preserve">. </w:t>
      </w:r>
      <w:r w:rsidR="00371F50" w:rsidRPr="00292154">
        <w:rPr>
          <w:rFonts w:ascii="Arial" w:hAnsi="Arial"/>
          <w:highlight w:val="green"/>
        </w:rPr>
        <w:t>XXX</w:t>
      </w:r>
      <w:r w:rsidRPr="00292154">
        <w:rPr>
          <w:rFonts w:ascii="Arial" w:hAnsi="Arial"/>
        </w:rPr>
        <w:t>/OS/2020</w:t>
      </w:r>
    </w:p>
    <w:p w:rsidR="002E5DD6" w:rsidRPr="00292154" w:rsidRDefault="002E5DD6" w:rsidP="002E5DD6">
      <w:pPr>
        <w:spacing w:after="0"/>
        <w:jc w:val="center"/>
        <w:rPr>
          <w:rFonts w:ascii="Arial" w:hAnsi="Arial"/>
        </w:rPr>
      </w:pPr>
      <w:r w:rsidRPr="00292154">
        <w:rPr>
          <w:rFonts w:ascii="Arial" w:hAnsi="Arial"/>
        </w:rPr>
        <w:t xml:space="preserve">registered by the Seller under No. </w:t>
      </w:r>
      <w:r w:rsidRPr="00292154">
        <w:rPr>
          <w:rFonts w:ascii="Arial" w:hAnsi="Arial"/>
          <w:b/>
          <w:highlight w:val="yellow"/>
        </w:rPr>
        <w:t>[•]</w:t>
      </w:r>
    </w:p>
    <w:p w:rsidR="002E5DD6" w:rsidRPr="00292154" w:rsidRDefault="002E5DD6" w:rsidP="002E5DD6">
      <w:pPr>
        <w:spacing w:after="0"/>
        <w:jc w:val="center"/>
        <w:rPr>
          <w:rFonts w:ascii="Arial" w:hAnsi="Arial" w:cs="Arial"/>
          <w:b/>
        </w:rPr>
      </w:pPr>
    </w:p>
    <w:p w:rsidR="00713BC0" w:rsidRPr="00292154" w:rsidRDefault="00713BC0" w:rsidP="00DB5F4E">
      <w:pPr>
        <w:spacing w:after="0"/>
        <w:jc w:val="center"/>
        <w:rPr>
          <w:rFonts w:ascii="Arial" w:eastAsia="Times New Roman" w:hAnsi="Arial" w:cs="Arial"/>
          <w:bCs/>
        </w:rPr>
      </w:pPr>
      <w:r w:rsidRPr="00292154">
        <w:rPr>
          <w:rFonts w:ascii="Arial" w:hAnsi="Arial"/>
          <w:bCs/>
        </w:rPr>
        <w:t>(hereinafter referred to as "</w:t>
      </w:r>
      <w:r w:rsidRPr="00292154">
        <w:rPr>
          <w:rFonts w:ascii="Arial" w:hAnsi="Arial"/>
          <w:b/>
          <w:bCs/>
        </w:rPr>
        <w:t>this Framework Agreement</w:t>
      </w:r>
      <w:r w:rsidRPr="00292154">
        <w:rPr>
          <w:rFonts w:ascii="Arial" w:hAnsi="Arial"/>
          <w:bCs/>
        </w:rPr>
        <w:t>")</w:t>
      </w:r>
    </w:p>
    <w:p w:rsidR="00713BC0" w:rsidRPr="00292154" w:rsidRDefault="00713BC0" w:rsidP="00DB5F4E">
      <w:pPr>
        <w:spacing w:after="0"/>
        <w:jc w:val="center"/>
        <w:rPr>
          <w:rFonts w:ascii="Arial" w:eastAsia="Times New Roman" w:hAnsi="Arial" w:cs="Arial"/>
          <w:bCs/>
        </w:rPr>
      </w:pPr>
    </w:p>
    <w:p w:rsidR="00713BC0" w:rsidRPr="00292154" w:rsidRDefault="005A19B1" w:rsidP="00DB5F4E">
      <w:pPr>
        <w:spacing w:after="0"/>
        <w:jc w:val="center"/>
        <w:rPr>
          <w:rFonts w:ascii="Arial" w:eastAsia="Times New Roman" w:hAnsi="Arial" w:cs="Arial"/>
          <w:b/>
        </w:rPr>
      </w:pPr>
      <w:r w:rsidRPr="00292154">
        <w:rPr>
          <w:rFonts w:ascii="Arial" w:hAnsi="Arial"/>
          <w:b/>
        </w:rPr>
        <w:t>made</w:t>
      </w:r>
      <w:r w:rsidR="00713BC0" w:rsidRPr="00292154">
        <w:rPr>
          <w:rFonts w:ascii="Arial" w:hAnsi="Arial"/>
          <w:b/>
        </w:rPr>
        <w:t xml:space="preserve"> pursuant to the provision of Section 5</w:t>
      </w:r>
      <w:r w:rsidR="004D2D1E" w:rsidRPr="00292154">
        <w:rPr>
          <w:rFonts w:ascii="Arial" w:hAnsi="Arial"/>
          <w:b/>
        </w:rPr>
        <w:t>6</w:t>
      </w:r>
      <w:r w:rsidR="00713BC0" w:rsidRPr="00292154">
        <w:rPr>
          <w:rFonts w:ascii="Arial" w:hAnsi="Arial"/>
          <w:b/>
        </w:rPr>
        <w:t xml:space="preserve"> of the Act No. 134/2016 Coll., on public procurement, as amended (hereinafter referred to as the “PPA”) </w:t>
      </w:r>
    </w:p>
    <w:p w:rsidR="00713BC0" w:rsidRPr="00292154" w:rsidRDefault="00713BC0" w:rsidP="00DB5F4E">
      <w:pPr>
        <w:spacing w:after="0"/>
        <w:jc w:val="center"/>
        <w:rPr>
          <w:rFonts w:ascii="Arial" w:hAnsi="Arial" w:cs="Arial"/>
          <w:b/>
        </w:rPr>
      </w:pPr>
      <w:r w:rsidRPr="00292154">
        <w:rPr>
          <w:rFonts w:ascii="Arial" w:hAnsi="Arial"/>
          <w:b/>
        </w:rPr>
        <w:t xml:space="preserve">and </w:t>
      </w:r>
    </w:p>
    <w:p w:rsidR="00713BC0" w:rsidRPr="00292154" w:rsidRDefault="00713BC0" w:rsidP="00DB5F4E">
      <w:pPr>
        <w:spacing w:after="0"/>
        <w:jc w:val="center"/>
        <w:rPr>
          <w:rFonts w:ascii="Arial" w:hAnsi="Arial" w:cs="Arial"/>
          <w:i/>
        </w:rPr>
      </w:pPr>
      <w:r w:rsidRPr="00292154">
        <w:rPr>
          <w:rFonts w:ascii="Arial" w:hAnsi="Arial"/>
          <w:b/>
        </w:rPr>
        <w:t>pursuant to Section 1746 (2) et seq. of Act No. 89/2012 Coll., the Civil Code, as amended (hereinafter referred to as the “Civil Code”)</w:t>
      </w:r>
      <w:r w:rsidRPr="00292154">
        <w:rPr>
          <w:rFonts w:ascii="Arial" w:hAnsi="Arial"/>
        </w:rPr>
        <w:br/>
      </w:r>
    </w:p>
    <w:p w:rsidR="00713BC0" w:rsidRPr="00292154" w:rsidRDefault="00713BC0" w:rsidP="00DB5F4E">
      <w:pPr>
        <w:spacing w:after="0"/>
        <w:jc w:val="center"/>
        <w:rPr>
          <w:rFonts w:ascii="Arial" w:hAnsi="Arial" w:cs="Arial"/>
        </w:rPr>
      </w:pPr>
      <w:r w:rsidRPr="00292154">
        <w:rPr>
          <w:rFonts w:ascii="Arial" w:hAnsi="Arial"/>
        </w:rPr>
        <w:t>by and between:</w:t>
      </w:r>
    </w:p>
    <w:p w:rsidR="00713BC0" w:rsidRPr="00292154" w:rsidRDefault="00713BC0" w:rsidP="00DB5F4E">
      <w:pPr>
        <w:spacing w:after="0"/>
        <w:jc w:val="center"/>
        <w:rPr>
          <w:rFonts w:ascii="Arial" w:hAnsi="Arial" w:cs="Arial"/>
          <w:i/>
        </w:rPr>
      </w:pPr>
    </w:p>
    <w:p w:rsidR="00DB5F4E" w:rsidRPr="00292154" w:rsidRDefault="00DB5F4E" w:rsidP="00DB5F4E">
      <w:pPr>
        <w:autoSpaceDE w:val="0"/>
        <w:autoSpaceDN w:val="0"/>
        <w:adjustRightInd w:val="0"/>
        <w:spacing w:after="0"/>
        <w:jc w:val="both"/>
        <w:rPr>
          <w:rFonts w:ascii="Arial" w:eastAsia="Times New Roman" w:hAnsi="Arial" w:cs="Arial"/>
          <w:b/>
          <w:bCs/>
        </w:rPr>
      </w:pPr>
      <w:r w:rsidRPr="00292154">
        <w:rPr>
          <w:rFonts w:ascii="Arial" w:hAnsi="Arial"/>
          <w:b/>
          <w:bCs/>
        </w:rPr>
        <w:t>STÁTNÍ TISKÁRNA CENIN, státní podnik</w:t>
      </w:r>
    </w:p>
    <w:p w:rsidR="00DB5F4E" w:rsidRPr="00292154" w:rsidRDefault="00DB5F4E" w:rsidP="00DB5F4E">
      <w:pPr>
        <w:autoSpaceDE w:val="0"/>
        <w:autoSpaceDN w:val="0"/>
        <w:adjustRightInd w:val="0"/>
        <w:spacing w:after="0"/>
        <w:jc w:val="both"/>
        <w:rPr>
          <w:rFonts w:ascii="Arial" w:eastAsia="Times New Roman" w:hAnsi="Arial" w:cs="Arial"/>
          <w:bCs/>
        </w:rPr>
      </w:pPr>
      <w:r w:rsidRPr="00292154">
        <w:rPr>
          <w:rFonts w:ascii="Arial" w:hAnsi="Arial"/>
          <w:bCs/>
        </w:rPr>
        <w:t>with its registered office at Prague 1, Růžová 6, house No. 943, 110 00, Czech Republic</w:t>
      </w:r>
    </w:p>
    <w:p w:rsidR="00DB5F4E" w:rsidRPr="00292154" w:rsidRDefault="00DB5F4E" w:rsidP="00DB5F4E">
      <w:pPr>
        <w:autoSpaceDE w:val="0"/>
        <w:autoSpaceDN w:val="0"/>
        <w:adjustRightInd w:val="0"/>
        <w:spacing w:after="0"/>
        <w:jc w:val="both"/>
        <w:rPr>
          <w:rFonts w:ascii="Arial" w:eastAsia="Times New Roman" w:hAnsi="Arial" w:cs="Arial"/>
        </w:rPr>
      </w:pPr>
      <w:r w:rsidRPr="00292154">
        <w:rPr>
          <w:rFonts w:ascii="Arial" w:hAnsi="Arial"/>
        </w:rPr>
        <w:t>entered in the Commercial Register maintained by the Municipal Court in Prague, Section ALX, Insert 296</w:t>
      </w:r>
    </w:p>
    <w:p w:rsidR="00DB5F4E" w:rsidRPr="00292154" w:rsidRDefault="00DB5F4E" w:rsidP="00DB5F4E">
      <w:pPr>
        <w:autoSpaceDE w:val="0"/>
        <w:autoSpaceDN w:val="0"/>
        <w:adjustRightInd w:val="0"/>
        <w:spacing w:after="0"/>
        <w:jc w:val="both"/>
        <w:rPr>
          <w:rFonts w:ascii="Arial" w:eastAsia="Times New Roman" w:hAnsi="Arial" w:cs="Arial"/>
        </w:rPr>
      </w:pPr>
      <w:r w:rsidRPr="00292154">
        <w:rPr>
          <w:rFonts w:ascii="Arial" w:hAnsi="Arial"/>
        </w:rPr>
        <w:t xml:space="preserve">Business ID: </w:t>
      </w:r>
      <w:r w:rsidRPr="00292154">
        <w:rPr>
          <w:rFonts w:ascii="Arial" w:hAnsi="Arial"/>
        </w:rPr>
        <w:tab/>
      </w:r>
      <w:r w:rsidRPr="00292154">
        <w:rPr>
          <w:rFonts w:ascii="Arial" w:hAnsi="Arial"/>
        </w:rPr>
        <w:tab/>
      </w:r>
      <w:r w:rsidRPr="00292154">
        <w:rPr>
          <w:rFonts w:ascii="Arial" w:hAnsi="Arial"/>
        </w:rPr>
        <w:tab/>
        <w:t>00001279</w:t>
      </w:r>
    </w:p>
    <w:p w:rsidR="00DB5F4E" w:rsidRPr="00292154" w:rsidRDefault="00DB5F4E" w:rsidP="00DB5F4E">
      <w:pPr>
        <w:autoSpaceDE w:val="0"/>
        <w:autoSpaceDN w:val="0"/>
        <w:adjustRightInd w:val="0"/>
        <w:spacing w:after="0"/>
        <w:jc w:val="both"/>
        <w:rPr>
          <w:rFonts w:ascii="Arial" w:eastAsia="Times New Roman" w:hAnsi="Arial" w:cs="Arial"/>
        </w:rPr>
      </w:pPr>
      <w:r w:rsidRPr="00292154">
        <w:rPr>
          <w:rFonts w:ascii="Arial" w:hAnsi="Arial"/>
        </w:rPr>
        <w:t>Tax Identification No.:</w:t>
      </w:r>
      <w:r w:rsidRPr="00292154">
        <w:rPr>
          <w:rFonts w:ascii="Arial" w:hAnsi="Arial"/>
        </w:rPr>
        <w:tab/>
        <w:t>CZ00001279</w:t>
      </w:r>
    </w:p>
    <w:p w:rsidR="00DB5F4E" w:rsidRPr="00292154" w:rsidRDefault="00DB5F4E" w:rsidP="00DB5F4E">
      <w:pPr>
        <w:spacing w:after="0"/>
        <w:jc w:val="both"/>
        <w:rPr>
          <w:rFonts w:ascii="Arial" w:hAnsi="Arial" w:cs="Arial"/>
        </w:rPr>
      </w:pPr>
      <w:r w:rsidRPr="00292154">
        <w:rPr>
          <w:rFonts w:ascii="Arial" w:hAnsi="Arial"/>
        </w:rPr>
        <w:t xml:space="preserve">Acting through: </w:t>
      </w:r>
      <w:r w:rsidRPr="00292154">
        <w:rPr>
          <w:rFonts w:ascii="Arial" w:hAnsi="Arial"/>
        </w:rPr>
        <w:tab/>
      </w:r>
      <w:r w:rsidRPr="00292154">
        <w:rPr>
          <w:rFonts w:ascii="Arial" w:hAnsi="Arial"/>
        </w:rPr>
        <w:tab/>
      </w:r>
      <w:r w:rsidRPr="00292154">
        <w:rPr>
          <w:rFonts w:ascii="Arial" w:hAnsi="Arial"/>
          <w:b/>
          <w:bCs/>
        </w:rPr>
        <w:t>Tomáš Hebelka, MSc</w:t>
      </w:r>
      <w:r w:rsidRPr="00292154">
        <w:rPr>
          <w:rFonts w:ascii="Arial" w:hAnsi="Arial"/>
        </w:rPr>
        <w:t>, Chief Executive Officer</w:t>
      </w:r>
    </w:p>
    <w:p w:rsidR="00DB5F4E" w:rsidRPr="00292154" w:rsidRDefault="00DB5F4E" w:rsidP="00DB5F4E">
      <w:pPr>
        <w:autoSpaceDE w:val="0"/>
        <w:autoSpaceDN w:val="0"/>
        <w:adjustRightInd w:val="0"/>
        <w:spacing w:after="0"/>
        <w:jc w:val="both"/>
        <w:rPr>
          <w:rFonts w:ascii="Arial" w:hAnsi="Arial" w:cs="Arial"/>
        </w:rPr>
      </w:pPr>
      <w:r w:rsidRPr="00292154">
        <w:rPr>
          <w:rFonts w:ascii="Arial" w:hAnsi="Arial"/>
        </w:rPr>
        <w:t xml:space="preserve">Bank details: </w:t>
      </w:r>
      <w:r w:rsidRPr="00292154">
        <w:rPr>
          <w:rFonts w:ascii="Arial" w:hAnsi="Arial"/>
        </w:rPr>
        <w:tab/>
        <w:t>UniCredit Bank Czech Republic and Slovakia, a.s.</w:t>
      </w:r>
    </w:p>
    <w:p w:rsidR="00DB5F4E" w:rsidRPr="00292154" w:rsidRDefault="00DB5F4E" w:rsidP="00DB5F4E">
      <w:pPr>
        <w:suppressAutoHyphens/>
        <w:spacing w:after="0"/>
        <w:jc w:val="both"/>
        <w:rPr>
          <w:rFonts w:ascii="Arial" w:hAnsi="Arial" w:cs="Arial"/>
          <w:color w:val="000000"/>
        </w:rPr>
      </w:pPr>
      <w:r w:rsidRPr="00292154">
        <w:rPr>
          <w:rFonts w:ascii="Arial" w:hAnsi="Arial"/>
          <w:color w:val="000000"/>
        </w:rPr>
        <w:t>Account number:</w:t>
      </w:r>
      <w:r w:rsidRPr="00292154">
        <w:rPr>
          <w:rFonts w:ascii="Arial" w:hAnsi="Arial"/>
          <w:color w:val="000000"/>
        </w:rPr>
        <w:tab/>
      </w:r>
      <w:r w:rsidRPr="00292154">
        <w:rPr>
          <w:rFonts w:ascii="Arial" w:hAnsi="Arial"/>
          <w:color w:val="000000"/>
        </w:rPr>
        <w:tab/>
        <w:t>200210010/2700</w:t>
      </w:r>
    </w:p>
    <w:p w:rsidR="00713BC0" w:rsidRPr="00292154" w:rsidRDefault="00713BC0" w:rsidP="00DB5F4E">
      <w:pPr>
        <w:spacing w:after="0"/>
        <w:ind w:right="-409"/>
        <w:jc w:val="both"/>
        <w:rPr>
          <w:rFonts w:ascii="Arial" w:eastAsia="Times New Roman" w:hAnsi="Arial" w:cs="Arial"/>
          <w:bCs/>
        </w:rPr>
      </w:pPr>
    </w:p>
    <w:p w:rsidR="00713BC0" w:rsidRPr="00292154" w:rsidRDefault="00713BC0" w:rsidP="00DB5F4E">
      <w:pPr>
        <w:jc w:val="both"/>
        <w:rPr>
          <w:rFonts w:ascii="Arial" w:hAnsi="Arial" w:cs="Arial"/>
        </w:rPr>
      </w:pPr>
      <w:r w:rsidRPr="00292154">
        <w:rPr>
          <w:rFonts w:ascii="Arial" w:hAnsi="Arial"/>
        </w:rPr>
        <w:t>(hereinafter referred to as the “</w:t>
      </w:r>
      <w:r w:rsidRPr="00292154">
        <w:rPr>
          <w:rFonts w:ascii="Arial" w:hAnsi="Arial"/>
          <w:b/>
        </w:rPr>
        <w:t>Buyer</w:t>
      </w:r>
      <w:r w:rsidRPr="00292154">
        <w:rPr>
          <w:rFonts w:ascii="Arial" w:hAnsi="Arial"/>
        </w:rPr>
        <w:t>”)</w:t>
      </w:r>
    </w:p>
    <w:p w:rsidR="00713BC0" w:rsidRPr="00292154" w:rsidRDefault="00713BC0" w:rsidP="00DB5F4E">
      <w:pPr>
        <w:spacing w:after="0"/>
        <w:jc w:val="both"/>
        <w:rPr>
          <w:rFonts w:ascii="Arial" w:hAnsi="Arial" w:cs="Arial"/>
        </w:rPr>
      </w:pPr>
      <w:r w:rsidRPr="00292154">
        <w:rPr>
          <w:rFonts w:ascii="Arial" w:hAnsi="Arial"/>
        </w:rPr>
        <w:t>and</w:t>
      </w:r>
    </w:p>
    <w:p w:rsidR="00713BC0" w:rsidRPr="00292154" w:rsidRDefault="00713BC0" w:rsidP="00DB5F4E">
      <w:pPr>
        <w:spacing w:after="0"/>
        <w:jc w:val="both"/>
        <w:rPr>
          <w:rFonts w:ascii="Arial" w:hAnsi="Arial" w:cs="Arial"/>
        </w:rPr>
      </w:pPr>
    </w:p>
    <w:p w:rsidR="00DB5F4E" w:rsidRPr="00292154" w:rsidRDefault="00A00E8E" w:rsidP="00DB5F4E">
      <w:pPr>
        <w:spacing w:after="0"/>
        <w:jc w:val="both"/>
        <w:rPr>
          <w:rFonts w:ascii="Arial" w:hAnsi="Arial" w:cs="Arial"/>
          <w:b/>
        </w:rPr>
      </w:pPr>
      <w:r w:rsidRPr="00292154">
        <w:rPr>
          <w:rFonts w:ascii="Arial" w:hAnsi="Arial"/>
          <w:b/>
          <w:highlight w:val="yellow"/>
        </w:rPr>
        <w:t>[•]</w:t>
      </w:r>
    </w:p>
    <w:p w:rsidR="00DB5F4E" w:rsidRPr="00292154" w:rsidRDefault="00DB5F4E" w:rsidP="00DB5F4E">
      <w:pPr>
        <w:spacing w:after="0"/>
        <w:jc w:val="both"/>
        <w:rPr>
          <w:rFonts w:ascii="Arial" w:hAnsi="Arial" w:cs="Arial"/>
        </w:rPr>
      </w:pPr>
      <w:r w:rsidRPr="00292154">
        <w:rPr>
          <w:rFonts w:ascii="Arial" w:hAnsi="Arial"/>
        </w:rPr>
        <w:t xml:space="preserve">with its registered office at </w:t>
      </w:r>
      <w:r w:rsidRPr="00292154">
        <w:rPr>
          <w:rFonts w:ascii="Arial" w:hAnsi="Arial"/>
          <w:b/>
          <w:highlight w:val="yellow"/>
        </w:rPr>
        <w:t>[•]</w:t>
      </w:r>
    </w:p>
    <w:p w:rsidR="00A00E8E" w:rsidRPr="00292154" w:rsidRDefault="005A19B1" w:rsidP="00A00E8E">
      <w:pPr>
        <w:pStyle w:val="Odstavecseseznamem"/>
        <w:spacing w:after="0"/>
        <w:ind w:left="0"/>
        <w:contextualSpacing w:val="0"/>
        <w:jc w:val="both"/>
        <w:rPr>
          <w:rFonts w:ascii="Arial" w:hAnsi="Arial" w:cs="Arial"/>
          <w:b/>
        </w:rPr>
      </w:pPr>
      <w:r w:rsidRPr="00292154">
        <w:rPr>
          <w:rFonts w:ascii="Arial" w:hAnsi="Arial"/>
        </w:rPr>
        <w:t>entered</w:t>
      </w:r>
      <w:r w:rsidR="00DB5F4E" w:rsidRPr="00292154">
        <w:rPr>
          <w:rFonts w:ascii="Arial" w:hAnsi="Arial"/>
        </w:rPr>
        <w:t xml:space="preserve"> in the Commercial Register administered by </w:t>
      </w:r>
      <w:r w:rsidR="00DB5F4E" w:rsidRPr="00292154">
        <w:rPr>
          <w:rFonts w:ascii="Arial" w:hAnsi="Arial"/>
          <w:b/>
          <w:highlight w:val="yellow"/>
        </w:rPr>
        <w:t>[•]</w:t>
      </w:r>
    </w:p>
    <w:p w:rsidR="00DB5F4E" w:rsidRPr="00292154" w:rsidRDefault="00DB5F4E" w:rsidP="00A00E8E">
      <w:pPr>
        <w:pStyle w:val="Odstavecseseznamem"/>
        <w:spacing w:after="0"/>
        <w:ind w:left="0"/>
        <w:contextualSpacing w:val="0"/>
        <w:jc w:val="both"/>
        <w:rPr>
          <w:rFonts w:ascii="Arial" w:hAnsi="Arial" w:cs="Arial"/>
        </w:rPr>
      </w:pPr>
      <w:r w:rsidRPr="00292154">
        <w:rPr>
          <w:rFonts w:ascii="Arial" w:hAnsi="Arial"/>
        </w:rPr>
        <w:t>Business ID:</w:t>
      </w:r>
      <w:r w:rsidRPr="00292154">
        <w:rPr>
          <w:rFonts w:ascii="Arial" w:hAnsi="Arial"/>
        </w:rPr>
        <w:tab/>
      </w:r>
      <w:r w:rsidRPr="00292154">
        <w:rPr>
          <w:rFonts w:ascii="Arial" w:hAnsi="Arial"/>
        </w:rPr>
        <w:tab/>
      </w:r>
      <w:r w:rsidRPr="00292154">
        <w:rPr>
          <w:rFonts w:ascii="Arial" w:hAnsi="Arial"/>
        </w:rPr>
        <w:tab/>
      </w:r>
      <w:r w:rsidRPr="00292154">
        <w:rPr>
          <w:rFonts w:ascii="Arial" w:hAnsi="Arial"/>
          <w:b/>
          <w:highlight w:val="yellow"/>
        </w:rPr>
        <w:t>[•]</w:t>
      </w:r>
    </w:p>
    <w:p w:rsidR="00DB5F4E" w:rsidRPr="00292154" w:rsidRDefault="00DB5F4E" w:rsidP="00DB5F4E">
      <w:pPr>
        <w:pStyle w:val="Odstavecseseznamem"/>
        <w:spacing w:after="0"/>
        <w:ind w:left="426" w:hanging="426"/>
        <w:contextualSpacing w:val="0"/>
        <w:jc w:val="both"/>
        <w:rPr>
          <w:rFonts w:ascii="Arial" w:hAnsi="Arial" w:cs="Arial"/>
          <w:b/>
        </w:rPr>
      </w:pPr>
      <w:r w:rsidRPr="00292154">
        <w:rPr>
          <w:rFonts w:ascii="Arial" w:hAnsi="Arial"/>
        </w:rPr>
        <w:t>Tax Identification No.:</w:t>
      </w:r>
      <w:r w:rsidRPr="00292154">
        <w:rPr>
          <w:rFonts w:ascii="Arial" w:hAnsi="Arial"/>
        </w:rPr>
        <w:tab/>
      </w:r>
      <w:r w:rsidRPr="00292154">
        <w:rPr>
          <w:rFonts w:ascii="Arial" w:hAnsi="Arial"/>
          <w:b/>
          <w:highlight w:val="yellow"/>
        </w:rPr>
        <w:t>[•]</w:t>
      </w:r>
    </w:p>
    <w:p w:rsidR="00DB5F4E" w:rsidRPr="00292154" w:rsidRDefault="00DB5F4E" w:rsidP="00DB5F4E">
      <w:pPr>
        <w:pStyle w:val="Odstavecseseznamem"/>
        <w:spacing w:after="0"/>
        <w:ind w:left="426" w:hanging="426"/>
        <w:contextualSpacing w:val="0"/>
        <w:jc w:val="both"/>
        <w:rPr>
          <w:rFonts w:ascii="Arial" w:hAnsi="Arial" w:cs="Arial"/>
          <w:b/>
        </w:rPr>
      </w:pPr>
      <w:r w:rsidRPr="00292154">
        <w:rPr>
          <w:rFonts w:ascii="Arial" w:hAnsi="Arial"/>
        </w:rPr>
        <w:t>Represented by</w:t>
      </w:r>
      <w:r w:rsidR="005C2B6C" w:rsidRPr="00292154">
        <w:rPr>
          <w:rFonts w:ascii="Arial" w:hAnsi="Arial"/>
        </w:rPr>
        <w:t>:</w:t>
      </w:r>
      <w:r w:rsidRPr="00292154">
        <w:rPr>
          <w:rFonts w:ascii="Arial" w:hAnsi="Arial"/>
        </w:rPr>
        <w:tab/>
      </w:r>
      <w:r w:rsidRPr="00292154">
        <w:rPr>
          <w:rFonts w:ascii="Arial" w:hAnsi="Arial"/>
        </w:rPr>
        <w:tab/>
      </w:r>
      <w:r w:rsidRPr="00292154">
        <w:rPr>
          <w:rFonts w:ascii="Arial" w:hAnsi="Arial"/>
          <w:b/>
          <w:highlight w:val="yellow"/>
        </w:rPr>
        <w:t>[•]</w:t>
      </w:r>
    </w:p>
    <w:p w:rsidR="00DB5F4E" w:rsidRPr="00292154" w:rsidRDefault="00DB5F4E" w:rsidP="00DB5F4E">
      <w:pPr>
        <w:pStyle w:val="Odstavecseseznamem"/>
        <w:spacing w:after="0"/>
        <w:ind w:left="426" w:hanging="426"/>
        <w:contextualSpacing w:val="0"/>
        <w:jc w:val="both"/>
        <w:rPr>
          <w:rFonts w:ascii="Arial" w:hAnsi="Arial" w:cs="Arial"/>
        </w:rPr>
      </w:pPr>
      <w:r w:rsidRPr="00292154">
        <w:rPr>
          <w:rFonts w:ascii="Arial" w:hAnsi="Arial"/>
        </w:rPr>
        <w:t xml:space="preserve">Bank details: </w:t>
      </w:r>
      <w:r w:rsidR="00764B0C" w:rsidRPr="00292154">
        <w:rPr>
          <w:rFonts w:ascii="Arial" w:hAnsi="Arial"/>
        </w:rPr>
        <w:tab/>
      </w:r>
      <w:r w:rsidR="00764B0C" w:rsidRPr="00292154">
        <w:rPr>
          <w:rFonts w:ascii="Arial" w:hAnsi="Arial"/>
        </w:rPr>
        <w:tab/>
      </w:r>
      <w:r w:rsidRPr="00292154">
        <w:rPr>
          <w:rFonts w:ascii="Arial" w:hAnsi="Arial"/>
        </w:rPr>
        <w:tab/>
      </w:r>
      <w:r w:rsidRPr="00292154">
        <w:rPr>
          <w:rFonts w:ascii="Arial" w:hAnsi="Arial"/>
          <w:b/>
          <w:highlight w:val="yellow"/>
        </w:rPr>
        <w:t>[•]</w:t>
      </w:r>
    </w:p>
    <w:p w:rsidR="00DB5F4E" w:rsidRPr="00292154" w:rsidRDefault="00DB5F4E" w:rsidP="00DB5F4E">
      <w:pPr>
        <w:pStyle w:val="Odstavecseseznamem"/>
        <w:spacing w:after="0"/>
        <w:ind w:left="426" w:hanging="426"/>
        <w:contextualSpacing w:val="0"/>
        <w:jc w:val="both"/>
        <w:rPr>
          <w:rFonts w:ascii="Arial" w:hAnsi="Arial" w:cs="Arial"/>
        </w:rPr>
      </w:pPr>
      <w:r w:rsidRPr="00292154">
        <w:rPr>
          <w:rFonts w:ascii="Arial" w:hAnsi="Arial"/>
        </w:rPr>
        <w:t>Account number:</w:t>
      </w:r>
      <w:r w:rsidRPr="00292154">
        <w:rPr>
          <w:rFonts w:ascii="Arial" w:hAnsi="Arial"/>
        </w:rPr>
        <w:tab/>
      </w:r>
      <w:r w:rsidRPr="00292154">
        <w:rPr>
          <w:rFonts w:ascii="Arial" w:hAnsi="Arial"/>
        </w:rPr>
        <w:tab/>
      </w:r>
      <w:r w:rsidRPr="00292154">
        <w:rPr>
          <w:rFonts w:ascii="Arial" w:hAnsi="Arial"/>
          <w:b/>
          <w:highlight w:val="yellow"/>
        </w:rPr>
        <w:t>[•]</w:t>
      </w:r>
    </w:p>
    <w:p w:rsidR="00DB5F4E" w:rsidRPr="00292154" w:rsidRDefault="00DB5F4E" w:rsidP="00DB5F4E">
      <w:pPr>
        <w:pStyle w:val="Odstavecseseznamem"/>
        <w:spacing w:after="0"/>
        <w:ind w:left="426" w:hanging="426"/>
        <w:contextualSpacing w:val="0"/>
        <w:jc w:val="both"/>
        <w:rPr>
          <w:rFonts w:ascii="Arial" w:hAnsi="Arial" w:cs="Arial"/>
          <w:b/>
          <w:sz w:val="18"/>
        </w:rPr>
      </w:pPr>
    </w:p>
    <w:p w:rsidR="00DB5F4E" w:rsidRPr="00292154" w:rsidRDefault="00DB5F4E" w:rsidP="00DB5F4E">
      <w:pPr>
        <w:pStyle w:val="Odstavecseseznamem"/>
        <w:spacing w:after="0"/>
        <w:ind w:left="426" w:hanging="426"/>
        <w:contextualSpacing w:val="0"/>
        <w:jc w:val="both"/>
        <w:rPr>
          <w:rFonts w:ascii="Arial" w:hAnsi="Arial" w:cs="Arial"/>
        </w:rPr>
      </w:pPr>
      <w:r w:rsidRPr="00292154">
        <w:rPr>
          <w:rFonts w:ascii="Arial" w:hAnsi="Arial"/>
        </w:rPr>
        <w:t>(hereinafter the "</w:t>
      </w:r>
      <w:r w:rsidRPr="00292154">
        <w:rPr>
          <w:rFonts w:ascii="Arial" w:hAnsi="Arial"/>
          <w:b/>
          <w:bCs/>
        </w:rPr>
        <w:t>Seller</w:t>
      </w:r>
      <w:r w:rsidRPr="00292154">
        <w:rPr>
          <w:rFonts w:ascii="Arial" w:hAnsi="Arial"/>
        </w:rPr>
        <w:t>")</w:t>
      </w:r>
    </w:p>
    <w:p w:rsidR="00713BC0" w:rsidRPr="00292154" w:rsidRDefault="00713BC0" w:rsidP="00DB5F4E">
      <w:pPr>
        <w:pStyle w:val="Odstavecseseznamem"/>
        <w:spacing w:after="0"/>
        <w:ind w:left="426" w:hanging="426"/>
        <w:jc w:val="both"/>
        <w:rPr>
          <w:rFonts w:ascii="Arial" w:hAnsi="Arial" w:cs="Arial"/>
        </w:rPr>
      </w:pPr>
    </w:p>
    <w:p w:rsidR="00713BC0" w:rsidRPr="00292154" w:rsidRDefault="00713BC0" w:rsidP="00DB5F4E">
      <w:pPr>
        <w:pStyle w:val="Odstavecseseznamem"/>
        <w:spacing w:after="0"/>
        <w:ind w:left="426" w:hanging="426"/>
        <w:jc w:val="both"/>
        <w:rPr>
          <w:rFonts w:ascii="Arial" w:hAnsi="Arial" w:cs="Arial"/>
        </w:rPr>
      </w:pPr>
      <w:r w:rsidRPr="00292154">
        <w:rPr>
          <w:rFonts w:ascii="Arial" w:hAnsi="Arial"/>
        </w:rPr>
        <w:t xml:space="preserve">(the “Buyer” and the “Seller” hereinafter collectively </w:t>
      </w:r>
      <w:r w:rsidR="005B7775" w:rsidRPr="00292154">
        <w:rPr>
          <w:rFonts w:ascii="Arial" w:hAnsi="Arial"/>
        </w:rPr>
        <w:t xml:space="preserve">referred to </w:t>
      </w:r>
      <w:r w:rsidRPr="00292154">
        <w:rPr>
          <w:rFonts w:ascii="Arial" w:hAnsi="Arial"/>
        </w:rPr>
        <w:t>as the “</w:t>
      </w:r>
      <w:r w:rsidRPr="00292154">
        <w:rPr>
          <w:rFonts w:ascii="Arial" w:hAnsi="Arial"/>
          <w:b/>
        </w:rPr>
        <w:t>Parties</w:t>
      </w:r>
      <w:r w:rsidRPr="00292154">
        <w:rPr>
          <w:rFonts w:ascii="Arial" w:hAnsi="Arial"/>
        </w:rPr>
        <w:t>”</w:t>
      </w:r>
      <w:r w:rsidR="00855DD2" w:rsidRPr="00292154">
        <w:rPr>
          <w:rFonts w:ascii="Arial" w:hAnsi="Arial"/>
        </w:rPr>
        <w:t xml:space="preserve"> or “</w:t>
      </w:r>
      <w:r w:rsidR="00855DD2" w:rsidRPr="00292154">
        <w:rPr>
          <w:rFonts w:ascii="Arial" w:hAnsi="Arial"/>
          <w:b/>
          <w:bCs/>
        </w:rPr>
        <w:t>Contracting Parties</w:t>
      </w:r>
      <w:r w:rsidR="00855DD2" w:rsidRPr="00292154">
        <w:rPr>
          <w:rFonts w:ascii="Arial" w:hAnsi="Arial"/>
        </w:rPr>
        <w:t>”</w:t>
      </w:r>
      <w:r w:rsidRPr="00292154">
        <w:rPr>
          <w:rFonts w:ascii="Arial" w:hAnsi="Arial"/>
        </w:rPr>
        <w:t>)</w:t>
      </w:r>
    </w:p>
    <w:p w:rsidR="00713BC0" w:rsidRPr="00292154" w:rsidRDefault="00713BC0" w:rsidP="00DB5F4E">
      <w:pPr>
        <w:spacing w:after="0"/>
        <w:jc w:val="both"/>
        <w:rPr>
          <w:rFonts w:ascii="Arial" w:hAnsi="Arial" w:cs="Arial"/>
        </w:rPr>
      </w:pPr>
      <w:r w:rsidRPr="00292154">
        <w:br w:type="page"/>
      </w:r>
    </w:p>
    <w:p w:rsidR="00713BC0" w:rsidRPr="00292154" w:rsidRDefault="00713BC0" w:rsidP="008007F1">
      <w:pPr>
        <w:pStyle w:val="Prohlen"/>
        <w:widowControl/>
        <w:numPr>
          <w:ilvl w:val="0"/>
          <w:numId w:val="26"/>
        </w:numPr>
        <w:spacing w:after="120" w:line="276" w:lineRule="auto"/>
        <w:rPr>
          <w:rFonts w:ascii="Arial Black" w:hAnsi="Arial Black"/>
          <w:bCs/>
          <w:smallCaps/>
          <w:sz w:val="22"/>
          <w:szCs w:val="22"/>
        </w:rPr>
      </w:pPr>
      <w:r w:rsidRPr="00292154">
        <w:rPr>
          <w:rFonts w:ascii="Arial Black" w:hAnsi="Arial Black"/>
          <w:bCs/>
          <w:smallCaps/>
          <w:sz w:val="22"/>
          <w:szCs w:val="22"/>
        </w:rPr>
        <w:t>INTRODUCTORY PROVISIONS</w:t>
      </w:r>
    </w:p>
    <w:p w:rsidR="00934C23" w:rsidRPr="00292154" w:rsidRDefault="00934C23" w:rsidP="00934C23">
      <w:pPr>
        <w:pStyle w:val="Prohlen"/>
        <w:widowControl/>
        <w:spacing w:after="120" w:line="276" w:lineRule="auto"/>
        <w:ind w:left="1080"/>
        <w:jc w:val="left"/>
        <w:rPr>
          <w:rFonts w:ascii="Arial Black" w:hAnsi="Arial Black" w:cs="Arial"/>
          <w:bCs/>
          <w:smallCaps/>
          <w:sz w:val="22"/>
          <w:szCs w:val="22"/>
        </w:rPr>
      </w:pPr>
    </w:p>
    <w:p w:rsidR="00713BC0" w:rsidRPr="00292154" w:rsidRDefault="00713BC0" w:rsidP="00F3431D">
      <w:pPr>
        <w:pStyle w:val="Odstavecseseznamem"/>
        <w:numPr>
          <w:ilvl w:val="0"/>
          <w:numId w:val="1"/>
        </w:numPr>
        <w:spacing w:after="120"/>
        <w:ind w:left="425" w:hanging="425"/>
        <w:contextualSpacing w:val="0"/>
        <w:jc w:val="both"/>
        <w:rPr>
          <w:rFonts w:ascii="Arial" w:hAnsi="Arial" w:cs="Arial"/>
        </w:rPr>
      </w:pPr>
      <w:r w:rsidRPr="00292154">
        <w:rPr>
          <w:rFonts w:ascii="Arial" w:hAnsi="Arial"/>
        </w:rPr>
        <w:t>This Framework Agreement is concluded</w:t>
      </w:r>
      <w:r w:rsidRPr="00292154">
        <w:rPr>
          <w:rFonts w:ascii="Arial" w:hAnsi="Arial"/>
          <w:color w:val="000000"/>
        </w:rPr>
        <w:t xml:space="preserve"> </w:t>
      </w:r>
      <w:r w:rsidRPr="00292154">
        <w:rPr>
          <w:rFonts w:ascii="Arial" w:hAnsi="Arial"/>
        </w:rPr>
        <w:t xml:space="preserve">on the basis of the results of </w:t>
      </w:r>
      <w:r w:rsidR="006D7B78" w:rsidRPr="00292154">
        <w:rPr>
          <w:rFonts w:ascii="Arial" w:hAnsi="Arial"/>
          <w:color w:val="000000"/>
        </w:rPr>
        <w:t xml:space="preserve">the </w:t>
      </w:r>
      <w:r w:rsidR="004D2D1E" w:rsidRPr="00292154">
        <w:rPr>
          <w:rFonts w:ascii="Arial" w:hAnsi="Arial"/>
          <w:color w:val="000000"/>
        </w:rPr>
        <w:t xml:space="preserve">open </w:t>
      </w:r>
      <w:r w:rsidR="006D7B78" w:rsidRPr="00292154">
        <w:rPr>
          <w:rFonts w:ascii="Arial" w:hAnsi="Arial"/>
          <w:color w:val="000000"/>
        </w:rPr>
        <w:t>over-threshold public contract procedure in accordance with PPA titled “</w:t>
      </w:r>
      <w:r w:rsidR="006D7B78" w:rsidRPr="00292154">
        <w:rPr>
          <w:rFonts w:ascii="Arial" w:hAnsi="Arial"/>
          <w:i/>
        </w:rPr>
        <w:t xml:space="preserve">Production and </w:t>
      </w:r>
      <w:r w:rsidR="006D7B78" w:rsidRPr="00292154">
        <w:rPr>
          <w:rFonts w:ascii="Arial" w:hAnsi="Arial"/>
          <w:i/>
          <w:iCs/>
        </w:rPr>
        <w:t>Supply of Chip</w:t>
      </w:r>
      <w:r w:rsidR="0060672A" w:rsidRPr="00292154">
        <w:rPr>
          <w:rFonts w:ascii="Arial" w:hAnsi="Arial"/>
          <w:i/>
          <w:iCs/>
        </w:rPr>
        <w:t xml:space="preserve"> </w:t>
      </w:r>
      <w:r w:rsidR="00425A8B" w:rsidRPr="00292154">
        <w:rPr>
          <w:rFonts w:ascii="Arial" w:hAnsi="Arial"/>
          <w:i/>
          <w:iCs/>
        </w:rPr>
        <w:t>Prelaminates</w:t>
      </w:r>
      <w:r w:rsidR="005A6549" w:rsidRPr="00292154">
        <w:rPr>
          <w:rFonts w:ascii="Arial" w:hAnsi="Arial"/>
        </w:rPr>
        <w:t>“</w:t>
      </w:r>
      <w:r w:rsidRPr="00292154">
        <w:rPr>
          <w:rFonts w:ascii="Arial" w:hAnsi="Arial"/>
        </w:rPr>
        <w:t xml:space="preserve">” </w:t>
      </w:r>
      <w:r w:rsidR="00F251E8" w:rsidRPr="00292154">
        <w:rPr>
          <w:rFonts w:ascii="Arial" w:hAnsi="Arial"/>
        </w:rPr>
        <w:t>(</w:t>
      </w:r>
      <w:r w:rsidRPr="00292154">
        <w:rPr>
          <w:rFonts w:ascii="Arial" w:hAnsi="Arial"/>
        </w:rPr>
        <w:t>hereinafter referred to as the “</w:t>
      </w:r>
      <w:r w:rsidRPr="00292154">
        <w:rPr>
          <w:rFonts w:ascii="Arial" w:hAnsi="Arial"/>
          <w:b/>
        </w:rPr>
        <w:t>tender procedure</w:t>
      </w:r>
      <w:r w:rsidRPr="00292154">
        <w:rPr>
          <w:rFonts w:ascii="Arial" w:hAnsi="Arial"/>
        </w:rPr>
        <w:t xml:space="preserve">”) with the Seller </w:t>
      </w:r>
      <w:r w:rsidRPr="00292154">
        <w:rPr>
          <w:rFonts w:ascii="Arial" w:hAnsi="Arial"/>
          <w:color w:val="000000"/>
        </w:rPr>
        <w:t xml:space="preserve">who meets all the tender conditions and whose </w:t>
      </w:r>
      <w:r w:rsidR="005C66B8" w:rsidRPr="00292154">
        <w:rPr>
          <w:rFonts w:ascii="Arial" w:hAnsi="Arial"/>
          <w:color w:val="000000"/>
        </w:rPr>
        <w:t xml:space="preserve">tender </w:t>
      </w:r>
      <w:r w:rsidRPr="00292154">
        <w:rPr>
          <w:rFonts w:ascii="Arial" w:hAnsi="Arial"/>
          <w:color w:val="000000"/>
        </w:rPr>
        <w:t>was selected as the most economically advantageous. The basis for this Framework Agreement is also the Seller</w:t>
      </w:r>
      <w:bookmarkStart w:id="0" w:name="_Hlk42069621"/>
      <w:r w:rsidRPr="00292154">
        <w:rPr>
          <w:rFonts w:ascii="Arial" w:hAnsi="Arial"/>
          <w:color w:val="000000"/>
        </w:rPr>
        <w:t xml:space="preserve">'s </w:t>
      </w:r>
      <w:bookmarkEnd w:id="0"/>
      <w:r w:rsidR="005C66B8" w:rsidRPr="00292154">
        <w:rPr>
          <w:rFonts w:ascii="Arial" w:hAnsi="Arial"/>
          <w:color w:val="000000"/>
        </w:rPr>
        <w:t xml:space="preserve">tender </w:t>
      </w:r>
      <w:r w:rsidRPr="00292154">
        <w:rPr>
          <w:rFonts w:ascii="Arial" w:hAnsi="Arial"/>
        </w:rPr>
        <w:t xml:space="preserve">for the tender </w:t>
      </w:r>
      <w:r w:rsidRPr="00292154">
        <w:rPr>
          <w:rFonts w:ascii="Arial" w:hAnsi="Arial"/>
          <w:color w:val="000000"/>
        </w:rPr>
        <w:t xml:space="preserve">procedure submitted on </w:t>
      </w:r>
      <w:r w:rsidRPr="00292154">
        <w:rPr>
          <w:rFonts w:ascii="Arial" w:hAnsi="Arial"/>
          <w:b/>
          <w:highlight w:val="yellow"/>
        </w:rPr>
        <w:t>[</w:t>
      </w:r>
      <w:r w:rsidR="00A245CF" w:rsidRPr="00292154">
        <w:rPr>
          <w:rFonts w:ascii="Arial" w:hAnsi="Arial"/>
          <w:b/>
          <w:highlight w:val="yellow"/>
        </w:rPr>
        <w:t>the Seller</w:t>
      </w:r>
      <w:r w:rsidR="007405FA" w:rsidRPr="00292154">
        <w:rPr>
          <w:rFonts w:ascii="Arial" w:hAnsi="Arial"/>
          <w:b/>
          <w:highlight w:val="yellow"/>
        </w:rPr>
        <w:t xml:space="preserve"> to</w:t>
      </w:r>
      <w:r w:rsidR="00A245CF" w:rsidRPr="00292154">
        <w:rPr>
          <w:rFonts w:ascii="Arial" w:hAnsi="Arial"/>
          <w:b/>
          <w:highlight w:val="yellow"/>
        </w:rPr>
        <w:t xml:space="preserve"> </w:t>
      </w:r>
      <w:r w:rsidR="00365369" w:rsidRPr="00292154">
        <w:rPr>
          <w:rFonts w:ascii="Arial" w:hAnsi="Arial"/>
          <w:b/>
          <w:highlight w:val="yellow"/>
        </w:rPr>
        <w:t xml:space="preserve">complete the date of Seller's </w:t>
      </w:r>
      <w:r w:rsidR="005C66B8" w:rsidRPr="00292154">
        <w:rPr>
          <w:rFonts w:ascii="Arial" w:hAnsi="Arial"/>
          <w:b/>
          <w:highlight w:val="yellow"/>
        </w:rPr>
        <w:t>tender</w:t>
      </w:r>
      <w:r w:rsidRPr="00292154">
        <w:rPr>
          <w:rFonts w:ascii="Arial" w:hAnsi="Arial"/>
          <w:b/>
          <w:highlight w:val="yellow"/>
        </w:rPr>
        <w:t>]</w:t>
      </w:r>
      <w:r w:rsidRPr="00292154">
        <w:rPr>
          <w:rFonts w:ascii="Arial" w:hAnsi="Arial"/>
        </w:rPr>
        <w:t>, the content of which is known to the Parties (hereinafter referred to as the "</w:t>
      </w:r>
      <w:r w:rsidR="005C66B8" w:rsidRPr="00292154">
        <w:rPr>
          <w:rFonts w:ascii="Arial" w:hAnsi="Arial"/>
          <w:b/>
        </w:rPr>
        <w:t>Tender</w:t>
      </w:r>
      <w:r w:rsidRPr="00292154">
        <w:rPr>
          <w:rFonts w:ascii="Arial" w:hAnsi="Arial"/>
        </w:rPr>
        <w:t>").</w:t>
      </w:r>
      <w:r w:rsidRPr="00292154">
        <w:rPr>
          <w:rFonts w:ascii="Arial" w:hAnsi="Arial"/>
          <w:color w:val="000000"/>
        </w:rPr>
        <w:t xml:space="preserve"> </w:t>
      </w:r>
    </w:p>
    <w:p w:rsidR="00DB5F4E" w:rsidRPr="00292154" w:rsidRDefault="00DB5F4E" w:rsidP="006463D8">
      <w:pPr>
        <w:pStyle w:val="Odstavecseseznamem"/>
        <w:numPr>
          <w:ilvl w:val="0"/>
          <w:numId w:val="1"/>
        </w:numPr>
        <w:spacing w:after="120"/>
        <w:ind w:left="425" w:hanging="425"/>
        <w:contextualSpacing w:val="0"/>
        <w:jc w:val="both"/>
        <w:rPr>
          <w:rFonts w:ascii="Arial" w:hAnsi="Arial" w:cs="Arial"/>
        </w:rPr>
      </w:pPr>
      <w:r w:rsidRPr="00292154">
        <w:rPr>
          <w:rFonts w:ascii="Arial" w:hAnsi="Arial"/>
          <w:color w:val="000000"/>
        </w:rPr>
        <w:t xml:space="preserve">When interpreting the content </w:t>
      </w:r>
      <w:r w:rsidR="00365369" w:rsidRPr="00292154">
        <w:rPr>
          <w:rFonts w:ascii="Arial" w:hAnsi="Arial"/>
          <w:color w:val="000000"/>
        </w:rPr>
        <w:t>of this Framework Agreement</w:t>
      </w:r>
      <w:r w:rsidRPr="00292154">
        <w:rPr>
          <w:rFonts w:ascii="Arial" w:hAnsi="Arial"/>
          <w:color w:val="000000"/>
        </w:rPr>
        <w:t>, the Parties are obliged to take into account the tender conditions and the purpose related to the tender procedure. The provisions of laws and regulations on interpretation of legal conduct are not affected by this.</w:t>
      </w:r>
    </w:p>
    <w:p w:rsidR="006D7B78" w:rsidRPr="00292154" w:rsidRDefault="006D7B78" w:rsidP="006D7B78">
      <w:pPr>
        <w:pStyle w:val="Odstavecseseznamem"/>
        <w:numPr>
          <w:ilvl w:val="0"/>
          <w:numId w:val="1"/>
        </w:numPr>
        <w:spacing w:after="120"/>
        <w:ind w:left="425" w:hanging="425"/>
        <w:contextualSpacing w:val="0"/>
        <w:jc w:val="both"/>
        <w:rPr>
          <w:rFonts w:ascii="Arial" w:hAnsi="Arial"/>
          <w:color w:val="000000"/>
        </w:rPr>
      </w:pPr>
      <w:r w:rsidRPr="00292154">
        <w:rPr>
          <w:rFonts w:ascii="Arial" w:hAnsi="Arial"/>
          <w:color w:val="000000"/>
        </w:rPr>
        <w:t xml:space="preserve">For the purposes of this Framework Agreement, </w:t>
      </w:r>
      <w:bookmarkStart w:id="1" w:name="_Hlk56609396"/>
      <w:r w:rsidRPr="00292154">
        <w:rPr>
          <w:rFonts w:ascii="Arial" w:hAnsi="Arial"/>
          <w:color w:val="000000"/>
        </w:rPr>
        <w:t>the term "Pre</w:t>
      </w:r>
      <w:r w:rsidR="0060672A" w:rsidRPr="00292154">
        <w:rPr>
          <w:rFonts w:ascii="Arial" w:hAnsi="Arial"/>
          <w:color w:val="000000"/>
        </w:rPr>
        <w:t>lam</w:t>
      </w:r>
      <w:r w:rsidR="004165C1" w:rsidRPr="00292154">
        <w:rPr>
          <w:rFonts w:ascii="Arial" w:hAnsi="Arial"/>
          <w:color w:val="000000"/>
        </w:rPr>
        <w:t>inate</w:t>
      </w:r>
      <w:r w:rsidRPr="00292154">
        <w:rPr>
          <w:rFonts w:ascii="Arial" w:hAnsi="Arial"/>
          <w:color w:val="000000"/>
        </w:rPr>
        <w:t>" means a single position on a sheet containing a chip module and a coiled antenna within a laminated sheet (hereinafter "Prelam</w:t>
      </w:r>
      <w:r w:rsidR="004165C1" w:rsidRPr="00292154">
        <w:rPr>
          <w:rFonts w:ascii="Arial" w:hAnsi="Arial"/>
          <w:color w:val="000000"/>
        </w:rPr>
        <w:t>inate</w:t>
      </w:r>
      <w:r w:rsidRPr="00292154">
        <w:rPr>
          <w:rFonts w:ascii="Arial" w:hAnsi="Arial"/>
          <w:color w:val="000000"/>
        </w:rPr>
        <w:t>")</w:t>
      </w:r>
      <w:r w:rsidR="00425A8B" w:rsidRPr="00292154">
        <w:rPr>
          <w:rFonts w:ascii="Arial" w:hAnsi="Arial"/>
          <w:color w:val="000000"/>
        </w:rPr>
        <w:t xml:space="preserve">, </w:t>
      </w:r>
      <w:bookmarkStart w:id="2" w:name="_Hlk56609681"/>
      <w:r w:rsidR="004D2D1E" w:rsidRPr="00292154">
        <w:rPr>
          <w:rFonts w:ascii="Arial" w:hAnsi="Arial"/>
          <w:color w:val="000000"/>
        </w:rPr>
        <w:t xml:space="preserve">the term “sheet” means a sheet </w:t>
      </w:r>
      <w:bookmarkEnd w:id="2"/>
      <w:r w:rsidR="00425A8B" w:rsidRPr="00292154">
        <w:rPr>
          <w:rFonts w:ascii="Arial" w:hAnsi="Arial"/>
          <w:color w:val="000000"/>
        </w:rPr>
        <w:t xml:space="preserve">containing </w:t>
      </w:r>
      <w:r w:rsidR="0060672A" w:rsidRPr="00292154">
        <w:rPr>
          <w:rFonts w:ascii="Arial" w:hAnsi="Arial"/>
          <w:color w:val="000000"/>
        </w:rPr>
        <w:t xml:space="preserve">21 </w:t>
      </w:r>
      <w:r w:rsidR="00425A8B" w:rsidRPr="00292154">
        <w:rPr>
          <w:rFonts w:ascii="Arial" w:hAnsi="Arial"/>
          <w:color w:val="000000"/>
        </w:rPr>
        <w:t>Prelaminates</w:t>
      </w:r>
      <w:r w:rsidRPr="00292154">
        <w:rPr>
          <w:rFonts w:ascii="Arial" w:hAnsi="Arial"/>
          <w:color w:val="000000"/>
        </w:rPr>
        <w:t xml:space="preserve"> (in the format 3 x 7 </w:t>
      </w:r>
      <w:r w:rsidR="00425A8B" w:rsidRPr="00292154">
        <w:rPr>
          <w:rFonts w:ascii="Arial" w:hAnsi="Arial"/>
          <w:color w:val="000000"/>
        </w:rPr>
        <w:t>Prelaminates) or</w:t>
      </w:r>
      <w:r w:rsidR="0060672A" w:rsidRPr="00292154">
        <w:rPr>
          <w:rFonts w:ascii="Arial" w:hAnsi="Arial"/>
          <w:color w:val="000000"/>
        </w:rPr>
        <w:t xml:space="preserve"> 15 </w:t>
      </w:r>
      <w:r w:rsidR="00425A8B" w:rsidRPr="00292154">
        <w:rPr>
          <w:rFonts w:ascii="Arial" w:hAnsi="Arial"/>
          <w:color w:val="000000"/>
        </w:rPr>
        <w:t>Prelaminates</w:t>
      </w:r>
      <w:r w:rsidR="0060672A" w:rsidRPr="00292154">
        <w:rPr>
          <w:rFonts w:ascii="Arial" w:hAnsi="Arial"/>
          <w:color w:val="000000"/>
        </w:rPr>
        <w:t xml:space="preserve"> </w:t>
      </w:r>
      <w:r w:rsidR="00425A8B" w:rsidRPr="00292154">
        <w:rPr>
          <w:rFonts w:ascii="Arial" w:hAnsi="Arial"/>
          <w:color w:val="000000"/>
        </w:rPr>
        <w:t>(</w:t>
      </w:r>
      <w:r w:rsidR="0060672A" w:rsidRPr="00292154">
        <w:rPr>
          <w:rFonts w:ascii="Arial" w:hAnsi="Arial"/>
          <w:color w:val="000000"/>
        </w:rPr>
        <w:t xml:space="preserve">in the format 3 x 5 </w:t>
      </w:r>
      <w:r w:rsidR="00425A8B" w:rsidRPr="00292154">
        <w:rPr>
          <w:rFonts w:ascii="Arial" w:hAnsi="Arial"/>
          <w:color w:val="000000"/>
        </w:rPr>
        <w:t>Prelaminates</w:t>
      </w:r>
      <w:r w:rsidRPr="00292154">
        <w:rPr>
          <w:rFonts w:ascii="Arial" w:hAnsi="Arial"/>
          <w:color w:val="000000"/>
        </w:rPr>
        <w:t>) (hereinafter "sheet").</w:t>
      </w:r>
      <w:bookmarkEnd w:id="1"/>
    </w:p>
    <w:p w:rsidR="00DB5F4E" w:rsidRPr="00292154" w:rsidRDefault="00DB5F4E" w:rsidP="006463D8">
      <w:pPr>
        <w:pStyle w:val="Odstavecseseznamem"/>
        <w:numPr>
          <w:ilvl w:val="0"/>
          <w:numId w:val="1"/>
        </w:numPr>
        <w:spacing w:after="120"/>
        <w:ind w:left="425" w:hanging="425"/>
        <w:contextualSpacing w:val="0"/>
        <w:jc w:val="both"/>
        <w:rPr>
          <w:rFonts w:ascii="Arial" w:hAnsi="Arial" w:cs="Arial"/>
        </w:rPr>
      </w:pPr>
      <w:r w:rsidRPr="00292154">
        <w:rPr>
          <w:rFonts w:ascii="Arial" w:hAnsi="Arial"/>
          <w:color w:val="000000"/>
        </w:rPr>
        <w:t>Th</w:t>
      </w:r>
      <w:r w:rsidR="00365369" w:rsidRPr="00292154">
        <w:rPr>
          <w:rFonts w:ascii="Arial" w:hAnsi="Arial"/>
          <w:color w:val="000000"/>
        </w:rPr>
        <w:t>is</w:t>
      </w:r>
      <w:r w:rsidRPr="00292154">
        <w:rPr>
          <w:rFonts w:ascii="Arial" w:hAnsi="Arial"/>
          <w:color w:val="000000"/>
        </w:rPr>
        <w:t xml:space="preserve"> Framework Agreement regulates the method for conclusion of individual </w:t>
      </w:r>
      <w:r w:rsidR="00365369" w:rsidRPr="00292154">
        <w:rPr>
          <w:rFonts w:ascii="Arial" w:hAnsi="Arial"/>
          <w:color w:val="000000"/>
        </w:rPr>
        <w:t>partial</w:t>
      </w:r>
      <w:r w:rsidRPr="00292154">
        <w:rPr>
          <w:rFonts w:ascii="Arial" w:hAnsi="Arial"/>
          <w:color w:val="000000"/>
        </w:rPr>
        <w:t xml:space="preserve"> contracts, conditions for execution of individual deliveries on the part of the Seller, as well as other rights and obligations of the Parties related to the </w:t>
      </w:r>
      <w:r w:rsidR="006C2C31" w:rsidRPr="00292154">
        <w:rPr>
          <w:rFonts w:ascii="Arial" w:hAnsi="Arial"/>
          <w:color w:val="000000"/>
        </w:rPr>
        <w:t>realisation</w:t>
      </w:r>
      <w:r w:rsidRPr="00292154">
        <w:rPr>
          <w:rFonts w:ascii="Arial" w:hAnsi="Arial"/>
          <w:color w:val="000000"/>
        </w:rPr>
        <w:t xml:space="preserve"> of the individual </w:t>
      </w:r>
      <w:r w:rsidR="00815DE0" w:rsidRPr="00292154">
        <w:rPr>
          <w:rFonts w:ascii="Arial" w:hAnsi="Arial"/>
          <w:color w:val="000000"/>
        </w:rPr>
        <w:t>partial</w:t>
      </w:r>
      <w:r w:rsidRPr="00292154">
        <w:rPr>
          <w:rFonts w:ascii="Arial" w:hAnsi="Arial"/>
          <w:color w:val="000000"/>
        </w:rPr>
        <w:t xml:space="preserve"> contracts concluded hereunder.</w:t>
      </w:r>
    </w:p>
    <w:p w:rsidR="00934C23" w:rsidRPr="00292154" w:rsidRDefault="00934C23" w:rsidP="00934C23">
      <w:pPr>
        <w:pStyle w:val="Odstavecseseznamem"/>
        <w:spacing w:after="120"/>
        <w:ind w:left="425"/>
        <w:contextualSpacing w:val="0"/>
        <w:jc w:val="both"/>
        <w:rPr>
          <w:rFonts w:ascii="Arial" w:hAnsi="Arial" w:cs="Arial"/>
        </w:rPr>
      </w:pPr>
    </w:p>
    <w:p w:rsidR="00EC6AE1" w:rsidRPr="00292154" w:rsidRDefault="00EC6AE1" w:rsidP="006463D8">
      <w:pPr>
        <w:spacing w:after="120"/>
        <w:jc w:val="center"/>
        <w:rPr>
          <w:rFonts w:ascii="Arial" w:eastAsia="Times New Roman" w:hAnsi="Arial" w:cs="Arial"/>
          <w:b/>
          <w:bCs/>
        </w:rPr>
      </w:pPr>
    </w:p>
    <w:p w:rsidR="001B02D4" w:rsidRPr="00292154" w:rsidRDefault="001B02D4" w:rsidP="006463D8">
      <w:pPr>
        <w:spacing w:after="120"/>
        <w:jc w:val="center"/>
        <w:rPr>
          <w:rFonts w:ascii="Arial Black" w:hAnsi="Arial Black"/>
          <w:b/>
          <w:bCs/>
        </w:rPr>
      </w:pPr>
      <w:r w:rsidRPr="00292154">
        <w:rPr>
          <w:rFonts w:ascii="Arial Black" w:hAnsi="Arial Black"/>
          <w:b/>
          <w:bCs/>
        </w:rPr>
        <w:t>II.</w:t>
      </w:r>
      <w:r w:rsidRPr="00292154">
        <w:rPr>
          <w:rFonts w:ascii="Arial Black" w:hAnsi="Arial Black"/>
          <w:b/>
          <w:bCs/>
        </w:rPr>
        <w:tab/>
        <w:t>SUBJECT</w:t>
      </w:r>
      <w:r w:rsidR="001E2FF9" w:rsidRPr="00292154">
        <w:rPr>
          <w:rFonts w:ascii="Arial Black" w:hAnsi="Arial Black"/>
          <w:b/>
          <w:bCs/>
        </w:rPr>
        <w:t xml:space="preserve"> MATTER</w:t>
      </w:r>
      <w:r w:rsidRPr="00292154">
        <w:rPr>
          <w:rFonts w:ascii="Arial Black" w:hAnsi="Arial Black"/>
          <w:b/>
          <w:bCs/>
        </w:rPr>
        <w:t xml:space="preserve"> OF THE FRAMEWORK AGREEMENT</w:t>
      </w:r>
    </w:p>
    <w:p w:rsidR="00934C23" w:rsidRPr="00292154" w:rsidRDefault="00934C23" w:rsidP="006463D8">
      <w:pPr>
        <w:spacing w:after="120"/>
        <w:jc w:val="center"/>
        <w:rPr>
          <w:rFonts w:ascii="Arial" w:hAnsi="Arial" w:cs="Arial"/>
        </w:rPr>
      </w:pPr>
    </w:p>
    <w:p w:rsidR="008A4BCE" w:rsidRPr="00292154" w:rsidRDefault="001B02D4" w:rsidP="008A4BCE">
      <w:pPr>
        <w:pStyle w:val="Odstavecseseznamem"/>
        <w:numPr>
          <w:ilvl w:val="0"/>
          <w:numId w:val="2"/>
        </w:numPr>
        <w:spacing w:after="120"/>
        <w:ind w:left="425" w:hanging="425"/>
        <w:contextualSpacing w:val="0"/>
        <w:jc w:val="both"/>
        <w:rPr>
          <w:rFonts w:ascii="Arial" w:hAnsi="Arial"/>
          <w:color w:val="000000"/>
        </w:rPr>
      </w:pPr>
      <w:r w:rsidRPr="00292154">
        <w:rPr>
          <w:rFonts w:ascii="Arial" w:hAnsi="Arial"/>
          <w:color w:val="000000"/>
        </w:rPr>
        <w:t>The subject</w:t>
      </w:r>
      <w:r w:rsidR="001E2FF9" w:rsidRPr="00292154">
        <w:rPr>
          <w:rFonts w:ascii="Arial" w:hAnsi="Arial"/>
          <w:color w:val="000000"/>
        </w:rPr>
        <w:t xml:space="preserve"> matter</w:t>
      </w:r>
      <w:r w:rsidRPr="00292154">
        <w:rPr>
          <w:rFonts w:ascii="Arial" w:hAnsi="Arial"/>
          <w:color w:val="000000"/>
        </w:rPr>
        <w:t xml:space="preserve"> of this Framework Agreement is the Seller's obligation </w:t>
      </w:r>
      <w:bookmarkStart w:id="3" w:name="_Hlk56609374"/>
      <w:bookmarkStart w:id="4" w:name="_Hlk42586060"/>
      <w:r w:rsidRPr="00292154">
        <w:rPr>
          <w:rFonts w:ascii="Arial" w:hAnsi="Arial"/>
          <w:color w:val="000000"/>
        </w:rPr>
        <w:t>to pr</w:t>
      </w:r>
      <w:r w:rsidR="0060672A" w:rsidRPr="00292154">
        <w:rPr>
          <w:rFonts w:ascii="Arial" w:hAnsi="Arial"/>
          <w:color w:val="000000"/>
        </w:rPr>
        <w:t xml:space="preserve">oduce and supply the Buyer </w:t>
      </w:r>
      <w:r w:rsidR="00425A8B" w:rsidRPr="00292154">
        <w:rPr>
          <w:rFonts w:ascii="Arial" w:hAnsi="Arial"/>
          <w:color w:val="000000"/>
        </w:rPr>
        <w:t>Prelaminates</w:t>
      </w:r>
      <w:r w:rsidR="006D7B78" w:rsidRPr="00292154">
        <w:rPr>
          <w:rFonts w:ascii="Arial" w:hAnsi="Arial"/>
          <w:color w:val="000000"/>
        </w:rPr>
        <w:t xml:space="preserve"> </w:t>
      </w:r>
      <w:r w:rsidR="008A4BCE" w:rsidRPr="00292154">
        <w:rPr>
          <w:rFonts w:ascii="Arial" w:hAnsi="Arial"/>
          <w:color w:val="000000"/>
        </w:rPr>
        <w:t xml:space="preserve">with </w:t>
      </w:r>
      <w:r w:rsidR="006D7B78" w:rsidRPr="00292154">
        <w:rPr>
          <w:rFonts w:ascii="Arial" w:hAnsi="Arial"/>
          <w:color w:val="000000"/>
        </w:rPr>
        <w:t>chip modules</w:t>
      </w:r>
      <w:r w:rsidR="008A4BCE" w:rsidRPr="00292154">
        <w:rPr>
          <w:rFonts w:ascii="Arial" w:hAnsi="Arial"/>
          <w:color w:val="000000"/>
        </w:rPr>
        <w:t xml:space="preserve"> containing required types of chip modules, or with defined combinations of types of chip modules according to the technical specification, which is Annex No. 1 to this Framework Agreement (hereinafter referred to as "</w:t>
      </w:r>
      <w:r w:rsidR="00425A8B" w:rsidRPr="00292154">
        <w:rPr>
          <w:rFonts w:ascii="Arial" w:hAnsi="Arial"/>
          <w:color w:val="000000"/>
        </w:rPr>
        <w:t>Prelaminates</w:t>
      </w:r>
      <w:r w:rsidR="008A4BCE" w:rsidRPr="00292154">
        <w:rPr>
          <w:rFonts w:ascii="Arial" w:hAnsi="Arial"/>
          <w:color w:val="000000"/>
        </w:rPr>
        <w:t xml:space="preserve">", "subject of performance" or "goods") and transfer to the Buyer ownership of the supplied </w:t>
      </w:r>
      <w:r w:rsidR="00425A8B" w:rsidRPr="00292154">
        <w:rPr>
          <w:rFonts w:ascii="Arial" w:hAnsi="Arial"/>
          <w:color w:val="000000"/>
        </w:rPr>
        <w:t>Prelaminates</w:t>
      </w:r>
      <w:r w:rsidR="008A4BCE" w:rsidRPr="00292154">
        <w:rPr>
          <w:rFonts w:ascii="Arial" w:hAnsi="Arial"/>
          <w:color w:val="000000"/>
        </w:rPr>
        <w:t>.</w:t>
      </w:r>
      <w:bookmarkEnd w:id="3"/>
    </w:p>
    <w:p w:rsidR="00D96B8B" w:rsidRPr="00292154" w:rsidRDefault="008A4BCE" w:rsidP="008A4BCE">
      <w:pPr>
        <w:pStyle w:val="Odstavecseseznamem"/>
        <w:numPr>
          <w:ilvl w:val="0"/>
          <w:numId w:val="2"/>
        </w:numPr>
        <w:spacing w:after="120"/>
        <w:ind w:left="425" w:hanging="425"/>
        <w:contextualSpacing w:val="0"/>
        <w:jc w:val="both"/>
        <w:rPr>
          <w:rFonts w:ascii="Arial" w:hAnsi="Arial"/>
          <w:color w:val="000000"/>
        </w:rPr>
      </w:pPr>
      <w:r w:rsidRPr="00292154">
        <w:rPr>
          <w:rFonts w:ascii="Arial" w:hAnsi="Arial"/>
          <w:color w:val="000000"/>
        </w:rPr>
        <w:t xml:space="preserve">The estimated quantity of </w:t>
      </w:r>
      <w:r w:rsidR="0060672A" w:rsidRPr="00292154">
        <w:rPr>
          <w:rFonts w:ascii="Arial" w:hAnsi="Arial"/>
          <w:color w:val="000000"/>
        </w:rPr>
        <w:t xml:space="preserve">each </w:t>
      </w:r>
      <w:r w:rsidR="00425A8B" w:rsidRPr="00292154">
        <w:rPr>
          <w:rFonts w:ascii="Arial" w:hAnsi="Arial"/>
          <w:color w:val="000000"/>
        </w:rPr>
        <w:t>Prelaminates</w:t>
      </w:r>
      <w:r w:rsidRPr="00292154">
        <w:rPr>
          <w:rFonts w:ascii="Arial" w:hAnsi="Arial"/>
          <w:color w:val="000000"/>
        </w:rPr>
        <w:t xml:space="preserve"> to be delivered in fulfillment of the Framework agreement is as follows:</w:t>
      </w:r>
      <w:r w:rsidR="001B02D4" w:rsidRPr="00292154">
        <w:rPr>
          <w:rFonts w:ascii="Arial" w:hAnsi="Arial"/>
          <w:color w:val="000000"/>
        </w:rPr>
        <w:t xml:space="preserve"> </w:t>
      </w:r>
    </w:p>
    <w:p w:rsidR="00934C23" w:rsidRPr="00292154" w:rsidRDefault="00934C23" w:rsidP="00934C23">
      <w:pPr>
        <w:spacing w:after="120"/>
        <w:jc w:val="both"/>
        <w:rPr>
          <w:rFonts w:ascii="Arial" w:hAnsi="Arial"/>
          <w:color w:val="000000"/>
        </w:rPr>
      </w:pPr>
    </w:p>
    <w:p w:rsidR="00934C23" w:rsidRPr="00292154" w:rsidRDefault="00934C23" w:rsidP="00934C23">
      <w:pPr>
        <w:spacing w:after="120"/>
        <w:jc w:val="both"/>
        <w:rPr>
          <w:rFonts w:ascii="Arial" w:hAnsi="Arial"/>
          <w:color w:val="000000"/>
        </w:rPr>
      </w:pPr>
    </w:p>
    <w:p w:rsidR="00934C23" w:rsidRPr="00292154" w:rsidRDefault="00934C23" w:rsidP="00934C23">
      <w:pPr>
        <w:spacing w:after="120"/>
        <w:jc w:val="both"/>
        <w:rPr>
          <w:rFonts w:ascii="Arial" w:hAnsi="Arial"/>
          <w:color w:val="000000"/>
        </w:rPr>
      </w:pPr>
    </w:p>
    <w:p w:rsidR="00934C23" w:rsidRPr="00292154" w:rsidRDefault="00425A8B" w:rsidP="00425A8B">
      <w:pPr>
        <w:tabs>
          <w:tab w:val="left" w:pos="2655"/>
        </w:tabs>
        <w:spacing w:after="120"/>
        <w:jc w:val="both"/>
        <w:rPr>
          <w:rFonts w:ascii="Arial" w:hAnsi="Arial"/>
          <w:color w:val="000000"/>
        </w:rPr>
      </w:pPr>
      <w:r w:rsidRPr="00292154">
        <w:rPr>
          <w:rFonts w:ascii="Arial" w:hAnsi="Arial"/>
          <w:color w:val="000000"/>
        </w:rPr>
        <w:tab/>
      </w:r>
    </w:p>
    <w:p w:rsidR="00425A8B" w:rsidRPr="00292154" w:rsidRDefault="00425A8B" w:rsidP="00425A8B">
      <w:pPr>
        <w:tabs>
          <w:tab w:val="left" w:pos="2655"/>
        </w:tabs>
        <w:spacing w:after="120"/>
        <w:jc w:val="both"/>
        <w:rPr>
          <w:rFonts w:ascii="Arial" w:hAnsi="Arial"/>
          <w:color w:val="000000"/>
        </w:rPr>
      </w:pPr>
    </w:p>
    <w:p w:rsidR="00934C23" w:rsidRPr="00292154" w:rsidRDefault="00934C23" w:rsidP="008007F1">
      <w:pPr>
        <w:pStyle w:val="Odstavecseseznamem"/>
        <w:widowControl w:val="0"/>
        <w:numPr>
          <w:ilvl w:val="0"/>
          <w:numId w:val="25"/>
        </w:numPr>
        <w:overflowPunct w:val="0"/>
        <w:autoSpaceDE w:val="0"/>
        <w:autoSpaceDN w:val="0"/>
        <w:adjustRightInd w:val="0"/>
        <w:spacing w:after="0"/>
        <w:ind w:left="437" w:hanging="11"/>
        <w:jc w:val="both"/>
        <w:textAlignment w:val="baseline"/>
        <w:rPr>
          <w:rFonts w:ascii="Arial" w:hAnsi="Arial" w:cs="Arial"/>
          <w:b/>
        </w:rPr>
      </w:pPr>
      <w:r w:rsidRPr="00292154">
        <w:rPr>
          <w:rFonts w:ascii="Arial" w:hAnsi="Arial" w:cs="Arial"/>
          <w:b/>
        </w:rPr>
        <w:t>PVC mat</w:t>
      </w:r>
      <w:r w:rsidR="007D1C3A" w:rsidRPr="00292154">
        <w:rPr>
          <w:rFonts w:ascii="Arial" w:hAnsi="Arial" w:cs="Arial"/>
          <w:b/>
        </w:rPr>
        <w:t>er</w:t>
      </w:r>
      <w:r w:rsidR="0060672A" w:rsidRPr="00292154">
        <w:rPr>
          <w:rFonts w:ascii="Arial" w:hAnsi="Arial" w:cs="Arial"/>
          <w:b/>
        </w:rPr>
        <w:t>ials</w:t>
      </w:r>
      <w:r w:rsidR="007D1C3A" w:rsidRPr="00292154">
        <w:rPr>
          <w:rFonts w:ascii="Arial" w:hAnsi="Arial" w:cs="Arial"/>
          <w:b/>
        </w:rPr>
        <w:t xml:space="preserve"> </w:t>
      </w:r>
      <w:r w:rsidRPr="00292154">
        <w:rPr>
          <w:rFonts w:ascii="Arial" w:hAnsi="Arial" w:cs="Arial"/>
          <w:b/>
        </w:rPr>
        <w:t xml:space="preserve">– </w:t>
      </w:r>
    </w:p>
    <w:p w:rsidR="00934C23" w:rsidRPr="00292154" w:rsidRDefault="00934C23" w:rsidP="00934C23">
      <w:pPr>
        <w:widowControl w:val="0"/>
        <w:overflowPunct w:val="0"/>
        <w:autoSpaceDE w:val="0"/>
        <w:autoSpaceDN w:val="0"/>
        <w:adjustRightInd w:val="0"/>
        <w:spacing w:after="0"/>
        <w:ind w:firstLine="426"/>
        <w:jc w:val="both"/>
        <w:textAlignment w:val="baseline"/>
        <w:rPr>
          <w:rFonts w:ascii="Arial" w:hAnsi="Arial" w:cs="Arial"/>
          <w:b/>
        </w:rPr>
      </w:pPr>
    </w:p>
    <w:p w:rsidR="007D1C3A" w:rsidRPr="00292154" w:rsidRDefault="0060672A" w:rsidP="00934C23">
      <w:pPr>
        <w:widowControl w:val="0"/>
        <w:overflowPunct w:val="0"/>
        <w:autoSpaceDE w:val="0"/>
        <w:autoSpaceDN w:val="0"/>
        <w:adjustRightInd w:val="0"/>
        <w:spacing w:after="0"/>
        <w:ind w:firstLine="426"/>
        <w:jc w:val="both"/>
        <w:textAlignment w:val="baseline"/>
        <w:rPr>
          <w:rFonts w:ascii="Arial" w:hAnsi="Arial" w:cs="Arial"/>
          <w:b/>
        </w:rPr>
      </w:pPr>
      <w:r w:rsidRPr="00292154">
        <w:rPr>
          <w:rFonts w:ascii="Arial" w:hAnsi="Arial" w:cs="Arial"/>
          <w:b/>
        </w:rPr>
        <w:t>Low frequency chip</w:t>
      </w:r>
      <w:r w:rsidR="00934C23" w:rsidRPr="00292154">
        <w:rPr>
          <w:rFonts w:ascii="Arial" w:hAnsi="Arial" w:cs="Arial"/>
          <w:b/>
        </w:rPr>
        <w:t xml:space="preserve"> modules</w:t>
      </w:r>
      <w:r w:rsidR="007D1C3A" w:rsidRPr="00292154">
        <w:rPr>
          <w:rFonts w:ascii="Arial" w:hAnsi="Arial" w:cs="Arial"/>
          <w:b/>
        </w:rPr>
        <w:t xml:space="preserve"> (125 kHz, 17 pF)</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9"/>
        <w:gridCol w:w="6099"/>
      </w:tblGrid>
      <w:tr w:rsidR="007D1C3A" w:rsidRPr="00292154" w:rsidTr="00934C23">
        <w:trPr>
          <w:trHeight w:val="573"/>
        </w:trPr>
        <w:tc>
          <w:tcPr>
            <w:tcW w:w="2359" w:type="dxa"/>
            <w:shd w:val="clear" w:color="auto" w:fill="auto"/>
          </w:tcPr>
          <w:p w:rsidR="007D1C3A" w:rsidRPr="00292154" w:rsidRDefault="0060672A" w:rsidP="0060672A">
            <w:pPr>
              <w:jc w:val="both"/>
              <w:rPr>
                <w:rFonts w:ascii="Arial" w:hAnsi="Arial" w:cs="Arial"/>
                <w:b/>
              </w:rPr>
            </w:pPr>
            <w:r w:rsidRPr="00292154">
              <w:rPr>
                <w:rFonts w:ascii="Arial" w:hAnsi="Arial" w:cs="Arial"/>
                <w:b/>
              </w:rPr>
              <w:t xml:space="preserve">Chip </w:t>
            </w:r>
            <w:r w:rsidR="00B44412" w:rsidRPr="00292154">
              <w:rPr>
                <w:rFonts w:ascii="Arial" w:hAnsi="Arial" w:cs="Arial"/>
                <w:b/>
              </w:rPr>
              <w:t>module</w:t>
            </w:r>
            <w:r w:rsidRPr="00292154">
              <w:rPr>
                <w:rFonts w:ascii="Arial" w:hAnsi="Arial" w:cs="Arial"/>
                <w:b/>
              </w:rPr>
              <w:t xml:space="preserve"> type </w:t>
            </w:r>
          </w:p>
        </w:tc>
        <w:tc>
          <w:tcPr>
            <w:tcW w:w="6099" w:type="dxa"/>
            <w:shd w:val="clear" w:color="auto" w:fill="auto"/>
          </w:tcPr>
          <w:p w:rsidR="007D1C3A" w:rsidRPr="00292154" w:rsidRDefault="0060672A" w:rsidP="0060672A">
            <w:pPr>
              <w:jc w:val="center"/>
              <w:rPr>
                <w:rFonts w:ascii="Arial" w:hAnsi="Arial" w:cs="Arial"/>
                <w:b/>
              </w:rPr>
            </w:pPr>
            <w:r w:rsidRPr="00292154">
              <w:rPr>
                <w:rFonts w:ascii="Arial" w:hAnsi="Arial" w:cs="Arial"/>
                <w:b/>
              </w:rPr>
              <w:t xml:space="preserve">Estimated quantity of </w:t>
            </w:r>
            <w:r w:rsidR="00425A8B" w:rsidRPr="00292154">
              <w:rPr>
                <w:rFonts w:ascii="Arial" w:hAnsi="Arial" w:cs="Arial"/>
                <w:b/>
              </w:rPr>
              <w:t>Prelaminates</w:t>
            </w:r>
            <w:r w:rsidR="007D1C3A" w:rsidRPr="00292154">
              <w:rPr>
                <w:rFonts w:ascii="Arial" w:hAnsi="Arial" w:cs="Arial"/>
                <w:b/>
              </w:rPr>
              <w:t xml:space="preserve"> </w:t>
            </w:r>
            <w:r w:rsidRPr="00292154">
              <w:rPr>
                <w:rFonts w:ascii="Arial" w:hAnsi="Arial" w:cs="Arial"/>
                <w:b/>
              </w:rPr>
              <w:t>to be delivered during th</w:t>
            </w:r>
            <w:r w:rsidR="00B44412" w:rsidRPr="00292154">
              <w:rPr>
                <w:rFonts w:ascii="Arial" w:hAnsi="Arial" w:cs="Arial"/>
                <w:b/>
              </w:rPr>
              <w:t>is</w:t>
            </w:r>
            <w:r w:rsidRPr="00292154">
              <w:rPr>
                <w:rFonts w:ascii="Arial" w:hAnsi="Arial" w:cs="Arial"/>
                <w:b/>
              </w:rPr>
              <w:t xml:space="preserve"> Framework Agreement</w:t>
            </w:r>
          </w:p>
        </w:tc>
      </w:tr>
      <w:tr w:rsidR="007D1C3A" w:rsidRPr="00292154" w:rsidTr="00EE77E1">
        <w:trPr>
          <w:trHeight w:val="335"/>
        </w:trPr>
        <w:tc>
          <w:tcPr>
            <w:tcW w:w="2359" w:type="dxa"/>
          </w:tcPr>
          <w:p w:rsidR="007D1C3A" w:rsidRPr="00292154" w:rsidRDefault="007D1C3A" w:rsidP="007D1C3A">
            <w:pPr>
              <w:jc w:val="both"/>
              <w:rPr>
                <w:rFonts w:ascii="Arial" w:hAnsi="Arial" w:cs="Arial"/>
              </w:rPr>
            </w:pPr>
            <w:r w:rsidRPr="00292154">
              <w:rPr>
                <w:rFonts w:ascii="Arial" w:hAnsi="Arial" w:cs="Arial"/>
              </w:rPr>
              <w:t>EM4102</w:t>
            </w:r>
          </w:p>
        </w:tc>
        <w:tc>
          <w:tcPr>
            <w:tcW w:w="6099" w:type="dxa"/>
          </w:tcPr>
          <w:p w:rsidR="007D1C3A" w:rsidRPr="00292154" w:rsidRDefault="007D1C3A" w:rsidP="007D1C3A">
            <w:pPr>
              <w:jc w:val="center"/>
              <w:rPr>
                <w:rFonts w:ascii="Arial" w:hAnsi="Arial" w:cs="Arial"/>
              </w:rPr>
            </w:pPr>
            <w:r w:rsidRPr="00292154">
              <w:rPr>
                <w:rFonts w:ascii="Arial" w:hAnsi="Arial" w:cs="Arial"/>
              </w:rPr>
              <w:t>30 000 pcs</w:t>
            </w:r>
          </w:p>
        </w:tc>
      </w:tr>
      <w:tr w:rsidR="007D1C3A" w:rsidRPr="00292154" w:rsidTr="00EE77E1">
        <w:trPr>
          <w:trHeight w:val="272"/>
        </w:trPr>
        <w:tc>
          <w:tcPr>
            <w:tcW w:w="2359" w:type="dxa"/>
          </w:tcPr>
          <w:p w:rsidR="007D1C3A" w:rsidRPr="00292154" w:rsidRDefault="007D1C3A" w:rsidP="007D1C3A">
            <w:pPr>
              <w:jc w:val="both"/>
              <w:rPr>
                <w:rFonts w:ascii="Arial" w:hAnsi="Arial" w:cs="Arial"/>
              </w:rPr>
            </w:pPr>
            <w:r w:rsidRPr="00292154">
              <w:rPr>
                <w:rFonts w:ascii="Arial" w:hAnsi="Arial" w:cs="Arial"/>
              </w:rPr>
              <w:t>HITAG1</w:t>
            </w:r>
          </w:p>
        </w:tc>
        <w:tc>
          <w:tcPr>
            <w:tcW w:w="6099"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7D1C3A">
        <w:tc>
          <w:tcPr>
            <w:tcW w:w="2359" w:type="dxa"/>
          </w:tcPr>
          <w:p w:rsidR="007D1C3A" w:rsidRPr="00292154" w:rsidRDefault="007D1C3A" w:rsidP="007D1C3A">
            <w:pPr>
              <w:jc w:val="both"/>
              <w:rPr>
                <w:rFonts w:ascii="Arial" w:hAnsi="Arial" w:cs="Arial"/>
              </w:rPr>
            </w:pPr>
            <w:r w:rsidRPr="00292154">
              <w:rPr>
                <w:rFonts w:ascii="Arial" w:hAnsi="Arial" w:cs="Arial"/>
              </w:rPr>
              <w:t>HITAG2</w:t>
            </w:r>
          </w:p>
        </w:tc>
        <w:tc>
          <w:tcPr>
            <w:tcW w:w="6099" w:type="dxa"/>
          </w:tcPr>
          <w:p w:rsidR="007D1C3A" w:rsidRPr="00292154" w:rsidRDefault="007D1C3A" w:rsidP="007D1C3A">
            <w:pPr>
              <w:jc w:val="center"/>
              <w:rPr>
                <w:rFonts w:ascii="Arial" w:hAnsi="Arial" w:cs="Arial"/>
              </w:rPr>
            </w:pPr>
            <w:r w:rsidRPr="00292154">
              <w:rPr>
                <w:rFonts w:ascii="Arial" w:hAnsi="Arial" w:cs="Arial"/>
              </w:rPr>
              <w:t>15 000 pcs</w:t>
            </w:r>
          </w:p>
        </w:tc>
      </w:tr>
    </w:tbl>
    <w:p w:rsidR="007D1C3A" w:rsidRPr="00292154" w:rsidRDefault="007D1C3A" w:rsidP="007D1C3A">
      <w:pPr>
        <w:jc w:val="both"/>
        <w:rPr>
          <w:rFonts w:ascii="Arial" w:hAnsi="Arial" w:cs="Arial"/>
          <w:b/>
        </w:rPr>
      </w:pPr>
      <w:r w:rsidRPr="00292154">
        <w:rPr>
          <w:rFonts w:ascii="Arial" w:hAnsi="Arial" w:cs="Arial"/>
          <w:b/>
        </w:rPr>
        <w:t xml:space="preserve">            </w:t>
      </w:r>
    </w:p>
    <w:p w:rsidR="007D1C3A" w:rsidRPr="00292154" w:rsidRDefault="0060672A" w:rsidP="00934C23">
      <w:pPr>
        <w:ind w:left="708" w:hanging="282"/>
        <w:jc w:val="both"/>
        <w:rPr>
          <w:rFonts w:ascii="Arial" w:hAnsi="Arial" w:cs="Arial"/>
          <w:b/>
          <w:bCs/>
        </w:rPr>
      </w:pPr>
      <w:r w:rsidRPr="00292154">
        <w:rPr>
          <w:rFonts w:ascii="Arial" w:hAnsi="Arial" w:cs="Arial"/>
          <w:b/>
          <w:bCs/>
        </w:rPr>
        <w:t>High frequency chip</w:t>
      </w:r>
      <w:r w:rsidR="00934C23" w:rsidRPr="00292154">
        <w:rPr>
          <w:rFonts w:ascii="Arial" w:hAnsi="Arial" w:cs="Arial"/>
          <w:b/>
          <w:bCs/>
        </w:rPr>
        <w:t xml:space="preserve"> modules</w:t>
      </w:r>
      <w:r w:rsidRPr="00292154">
        <w:rPr>
          <w:rFonts w:ascii="Arial" w:hAnsi="Arial" w:cs="Arial"/>
          <w:b/>
          <w:bCs/>
        </w:rPr>
        <w:t xml:space="preserve"> </w:t>
      </w:r>
      <w:r w:rsidR="007D1C3A" w:rsidRPr="00292154">
        <w:rPr>
          <w:rFonts w:ascii="Arial" w:hAnsi="Arial" w:cs="Arial"/>
          <w:b/>
          <w:bCs/>
        </w:rPr>
        <w:t>(13,56 MHz, 17 pF)</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5776"/>
      </w:tblGrid>
      <w:tr w:rsidR="007D1C3A" w:rsidRPr="00292154" w:rsidTr="00934C23">
        <w:tc>
          <w:tcPr>
            <w:tcW w:w="2682" w:type="dxa"/>
            <w:shd w:val="clear" w:color="auto" w:fill="auto"/>
            <w:vAlign w:val="center"/>
          </w:tcPr>
          <w:p w:rsidR="007D1C3A" w:rsidRPr="00292154" w:rsidRDefault="0060672A" w:rsidP="007D1C3A">
            <w:pPr>
              <w:jc w:val="center"/>
              <w:rPr>
                <w:rFonts w:ascii="Arial" w:hAnsi="Arial" w:cs="Arial"/>
                <w:b/>
              </w:rPr>
            </w:pPr>
            <w:r w:rsidRPr="00292154">
              <w:rPr>
                <w:rFonts w:ascii="Arial" w:hAnsi="Arial" w:cs="Arial"/>
                <w:b/>
              </w:rPr>
              <w:t xml:space="preserve">Chip </w:t>
            </w:r>
            <w:r w:rsidR="00B44412" w:rsidRPr="00292154">
              <w:rPr>
                <w:rFonts w:ascii="Arial" w:hAnsi="Arial" w:cs="Arial"/>
                <w:b/>
              </w:rPr>
              <w:t>module</w:t>
            </w:r>
            <w:r w:rsidRPr="00292154">
              <w:rPr>
                <w:rFonts w:ascii="Arial" w:hAnsi="Arial" w:cs="Arial"/>
                <w:b/>
              </w:rPr>
              <w:t xml:space="preserve"> type</w:t>
            </w:r>
          </w:p>
        </w:tc>
        <w:tc>
          <w:tcPr>
            <w:tcW w:w="5776" w:type="dxa"/>
            <w:shd w:val="clear" w:color="auto" w:fill="auto"/>
          </w:tcPr>
          <w:p w:rsidR="007D1C3A" w:rsidRPr="00292154" w:rsidRDefault="00EE77E1" w:rsidP="007D1C3A">
            <w:pPr>
              <w:jc w:val="center"/>
              <w:rPr>
                <w:rFonts w:ascii="Arial" w:hAnsi="Arial" w:cs="Arial"/>
                <w:b/>
              </w:rPr>
            </w:pPr>
            <w:r w:rsidRPr="00292154">
              <w:rPr>
                <w:rFonts w:ascii="Arial" w:hAnsi="Arial" w:cs="Arial"/>
                <w:b/>
              </w:rPr>
              <w:t xml:space="preserve">Estimated quantity of </w:t>
            </w:r>
            <w:r w:rsidR="00425A8B" w:rsidRPr="00292154">
              <w:rPr>
                <w:rFonts w:ascii="Arial" w:hAnsi="Arial" w:cs="Arial"/>
                <w:b/>
              </w:rPr>
              <w:t>Prelaminates</w:t>
            </w:r>
            <w:r w:rsidRPr="00292154">
              <w:rPr>
                <w:rFonts w:ascii="Arial" w:hAnsi="Arial" w:cs="Arial"/>
                <w:b/>
              </w:rPr>
              <w:t xml:space="preserve"> to be delivered during th</w:t>
            </w:r>
            <w:r w:rsidR="00B44412" w:rsidRPr="00292154">
              <w:rPr>
                <w:rFonts w:ascii="Arial" w:hAnsi="Arial" w:cs="Arial"/>
                <w:b/>
              </w:rPr>
              <w:t>is</w:t>
            </w:r>
            <w:r w:rsidRPr="00292154">
              <w:rPr>
                <w:rFonts w:ascii="Arial" w:hAnsi="Arial" w:cs="Arial"/>
                <w:b/>
              </w:rPr>
              <w:t xml:space="preserve"> Framework Agreement</w:t>
            </w:r>
          </w:p>
        </w:tc>
      </w:tr>
      <w:tr w:rsidR="007D1C3A" w:rsidRPr="00292154" w:rsidTr="00934C23">
        <w:tc>
          <w:tcPr>
            <w:tcW w:w="2682" w:type="dxa"/>
          </w:tcPr>
          <w:p w:rsidR="007D1C3A" w:rsidRPr="00292154" w:rsidRDefault="007D1C3A" w:rsidP="007D1C3A">
            <w:pPr>
              <w:jc w:val="both"/>
              <w:rPr>
                <w:rFonts w:ascii="Arial" w:hAnsi="Arial" w:cs="Arial"/>
              </w:rPr>
            </w:pPr>
            <w:r w:rsidRPr="00292154">
              <w:rPr>
                <w:rFonts w:ascii="Arial" w:hAnsi="Arial" w:cs="Arial"/>
              </w:rPr>
              <w:t>Mifare Classic 1kB</w:t>
            </w:r>
          </w:p>
        </w:tc>
        <w:tc>
          <w:tcPr>
            <w:tcW w:w="5776" w:type="dxa"/>
          </w:tcPr>
          <w:p w:rsidR="007D1C3A" w:rsidRPr="00292154" w:rsidRDefault="007D1C3A" w:rsidP="007D1C3A">
            <w:pPr>
              <w:jc w:val="center"/>
              <w:rPr>
                <w:rFonts w:ascii="Arial" w:hAnsi="Arial" w:cs="Arial"/>
              </w:rPr>
            </w:pPr>
            <w:r w:rsidRPr="00292154">
              <w:rPr>
                <w:rFonts w:ascii="Arial" w:hAnsi="Arial" w:cs="Arial"/>
              </w:rPr>
              <w:t>50 000 pcs</w:t>
            </w:r>
          </w:p>
        </w:tc>
      </w:tr>
      <w:tr w:rsidR="007D1C3A" w:rsidRPr="00292154" w:rsidTr="00934C23">
        <w:tc>
          <w:tcPr>
            <w:tcW w:w="2682" w:type="dxa"/>
          </w:tcPr>
          <w:p w:rsidR="007D1C3A" w:rsidRPr="00292154" w:rsidRDefault="007D1C3A" w:rsidP="007D1C3A">
            <w:pPr>
              <w:jc w:val="both"/>
              <w:rPr>
                <w:rFonts w:ascii="Arial" w:hAnsi="Arial" w:cs="Arial"/>
              </w:rPr>
            </w:pPr>
            <w:r w:rsidRPr="00292154">
              <w:rPr>
                <w:rFonts w:ascii="Arial" w:hAnsi="Arial" w:cs="Arial"/>
              </w:rPr>
              <w:t>Mifare Classic 4kB</w:t>
            </w:r>
          </w:p>
        </w:tc>
        <w:tc>
          <w:tcPr>
            <w:tcW w:w="5776" w:type="dxa"/>
          </w:tcPr>
          <w:p w:rsidR="007D1C3A" w:rsidRPr="00292154" w:rsidRDefault="007D1C3A" w:rsidP="007D1C3A">
            <w:pPr>
              <w:jc w:val="center"/>
              <w:rPr>
                <w:rFonts w:ascii="Arial" w:hAnsi="Arial" w:cs="Arial"/>
              </w:rPr>
            </w:pPr>
            <w:r w:rsidRPr="00292154">
              <w:rPr>
                <w:rFonts w:ascii="Arial" w:hAnsi="Arial" w:cs="Arial"/>
              </w:rPr>
              <w:t>200 000 pcs</w:t>
            </w:r>
          </w:p>
        </w:tc>
      </w:tr>
      <w:tr w:rsidR="007D1C3A" w:rsidRPr="00292154" w:rsidTr="00934C23">
        <w:tc>
          <w:tcPr>
            <w:tcW w:w="2682" w:type="dxa"/>
          </w:tcPr>
          <w:p w:rsidR="007D1C3A" w:rsidRPr="00292154" w:rsidRDefault="007D1C3A" w:rsidP="007D1C3A">
            <w:pPr>
              <w:jc w:val="both"/>
              <w:rPr>
                <w:rFonts w:ascii="Arial" w:hAnsi="Arial" w:cs="Arial"/>
              </w:rPr>
            </w:pPr>
            <w:r w:rsidRPr="00292154">
              <w:rPr>
                <w:rFonts w:ascii="Arial" w:hAnsi="Arial" w:cs="Arial"/>
              </w:rPr>
              <w:t>Mifare Plus X 2kB</w:t>
            </w:r>
          </w:p>
        </w:tc>
        <w:tc>
          <w:tcPr>
            <w:tcW w:w="5776"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934C23">
        <w:tc>
          <w:tcPr>
            <w:tcW w:w="2682" w:type="dxa"/>
          </w:tcPr>
          <w:p w:rsidR="007D1C3A" w:rsidRPr="00292154" w:rsidRDefault="007D1C3A" w:rsidP="007D1C3A">
            <w:pPr>
              <w:jc w:val="both"/>
              <w:rPr>
                <w:rFonts w:ascii="Arial" w:hAnsi="Arial" w:cs="Arial"/>
              </w:rPr>
            </w:pPr>
            <w:r w:rsidRPr="00292154">
              <w:rPr>
                <w:rFonts w:ascii="Arial" w:hAnsi="Arial" w:cs="Arial"/>
              </w:rPr>
              <w:t>Mifare Plus X 4kB</w:t>
            </w:r>
          </w:p>
        </w:tc>
        <w:tc>
          <w:tcPr>
            <w:tcW w:w="5776"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934C23">
        <w:tc>
          <w:tcPr>
            <w:tcW w:w="2682" w:type="dxa"/>
          </w:tcPr>
          <w:p w:rsidR="007D1C3A" w:rsidRPr="00292154" w:rsidRDefault="007D1C3A" w:rsidP="007D1C3A">
            <w:pPr>
              <w:jc w:val="both"/>
              <w:rPr>
                <w:rFonts w:ascii="Arial" w:hAnsi="Arial" w:cs="Arial"/>
              </w:rPr>
            </w:pPr>
            <w:r w:rsidRPr="00292154">
              <w:rPr>
                <w:rFonts w:ascii="Arial" w:hAnsi="Arial" w:cs="Arial"/>
              </w:rPr>
              <w:t>Mifare DESfire ev1 2kB</w:t>
            </w:r>
          </w:p>
        </w:tc>
        <w:tc>
          <w:tcPr>
            <w:tcW w:w="5776" w:type="dxa"/>
          </w:tcPr>
          <w:p w:rsidR="007D1C3A" w:rsidRPr="00292154" w:rsidRDefault="007D1C3A" w:rsidP="007D1C3A">
            <w:pPr>
              <w:jc w:val="center"/>
              <w:rPr>
                <w:rFonts w:ascii="Arial" w:hAnsi="Arial" w:cs="Arial"/>
              </w:rPr>
            </w:pPr>
            <w:r w:rsidRPr="00292154">
              <w:rPr>
                <w:rFonts w:ascii="Arial" w:hAnsi="Arial" w:cs="Arial"/>
              </w:rPr>
              <w:t>50 000 pcs</w:t>
            </w:r>
          </w:p>
        </w:tc>
      </w:tr>
      <w:tr w:rsidR="007D1C3A" w:rsidRPr="00292154" w:rsidTr="00934C23">
        <w:tc>
          <w:tcPr>
            <w:tcW w:w="2682" w:type="dxa"/>
          </w:tcPr>
          <w:p w:rsidR="007D1C3A" w:rsidRPr="00292154" w:rsidRDefault="007D1C3A" w:rsidP="007D1C3A">
            <w:pPr>
              <w:jc w:val="both"/>
              <w:rPr>
                <w:rFonts w:ascii="Arial" w:hAnsi="Arial" w:cs="Arial"/>
              </w:rPr>
            </w:pPr>
            <w:r w:rsidRPr="00292154">
              <w:rPr>
                <w:rFonts w:ascii="Arial" w:hAnsi="Arial" w:cs="Arial"/>
              </w:rPr>
              <w:t>Mifare DESfire ev1 4kB</w:t>
            </w:r>
          </w:p>
        </w:tc>
        <w:tc>
          <w:tcPr>
            <w:tcW w:w="5776" w:type="dxa"/>
          </w:tcPr>
          <w:p w:rsidR="007D1C3A" w:rsidRPr="00292154" w:rsidRDefault="007D1C3A" w:rsidP="007D1C3A">
            <w:pPr>
              <w:jc w:val="center"/>
              <w:rPr>
                <w:rFonts w:ascii="Arial" w:hAnsi="Arial" w:cs="Arial"/>
              </w:rPr>
            </w:pPr>
            <w:r w:rsidRPr="00292154">
              <w:rPr>
                <w:rFonts w:ascii="Arial" w:hAnsi="Arial" w:cs="Arial"/>
              </w:rPr>
              <w:t>150 000 pcs</w:t>
            </w:r>
          </w:p>
        </w:tc>
      </w:tr>
      <w:tr w:rsidR="007D1C3A" w:rsidRPr="00292154" w:rsidTr="00934C23">
        <w:tc>
          <w:tcPr>
            <w:tcW w:w="2682" w:type="dxa"/>
          </w:tcPr>
          <w:p w:rsidR="007D1C3A" w:rsidRPr="00292154" w:rsidRDefault="007D1C3A" w:rsidP="007D1C3A">
            <w:pPr>
              <w:jc w:val="both"/>
              <w:rPr>
                <w:rFonts w:ascii="Arial" w:hAnsi="Arial" w:cs="Arial"/>
              </w:rPr>
            </w:pPr>
            <w:r w:rsidRPr="00292154">
              <w:rPr>
                <w:rFonts w:ascii="Arial" w:hAnsi="Arial" w:cs="Arial"/>
              </w:rPr>
              <w:t>Mifare DESfire ev1 8kB</w:t>
            </w:r>
          </w:p>
        </w:tc>
        <w:tc>
          <w:tcPr>
            <w:tcW w:w="5776" w:type="dxa"/>
          </w:tcPr>
          <w:p w:rsidR="007D1C3A" w:rsidRPr="00292154" w:rsidRDefault="007D1C3A" w:rsidP="007D1C3A">
            <w:pPr>
              <w:jc w:val="center"/>
              <w:rPr>
                <w:rFonts w:ascii="Arial" w:hAnsi="Arial" w:cs="Arial"/>
              </w:rPr>
            </w:pPr>
            <w:r w:rsidRPr="00292154">
              <w:rPr>
                <w:rFonts w:ascii="Arial" w:hAnsi="Arial" w:cs="Arial"/>
              </w:rPr>
              <w:t>150 000 pcs</w:t>
            </w:r>
          </w:p>
        </w:tc>
      </w:tr>
      <w:tr w:rsidR="007D1C3A" w:rsidRPr="00292154" w:rsidTr="00934C23">
        <w:tc>
          <w:tcPr>
            <w:tcW w:w="2682" w:type="dxa"/>
          </w:tcPr>
          <w:p w:rsidR="007D1C3A" w:rsidRPr="00292154" w:rsidRDefault="007D1C3A" w:rsidP="007D1C3A">
            <w:pPr>
              <w:jc w:val="both"/>
              <w:rPr>
                <w:rFonts w:ascii="Arial" w:hAnsi="Arial" w:cs="Arial"/>
              </w:rPr>
            </w:pPr>
            <w:r w:rsidRPr="00292154">
              <w:rPr>
                <w:rFonts w:ascii="Arial" w:hAnsi="Arial" w:cs="Arial"/>
              </w:rPr>
              <w:t>Mifare DESfire ev2 2kB</w:t>
            </w:r>
          </w:p>
        </w:tc>
        <w:tc>
          <w:tcPr>
            <w:tcW w:w="5776" w:type="dxa"/>
          </w:tcPr>
          <w:p w:rsidR="007D1C3A" w:rsidRPr="00292154" w:rsidRDefault="007D1C3A" w:rsidP="007D1C3A">
            <w:pPr>
              <w:jc w:val="center"/>
              <w:rPr>
                <w:rFonts w:ascii="Arial" w:hAnsi="Arial" w:cs="Arial"/>
              </w:rPr>
            </w:pPr>
            <w:r w:rsidRPr="00292154">
              <w:rPr>
                <w:rFonts w:ascii="Arial" w:hAnsi="Arial" w:cs="Arial"/>
              </w:rPr>
              <w:t>50 000 pcs</w:t>
            </w:r>
          </w:p>
        </w:tc>
      </w:tr>
      <w:tr w:rsidR="007D1C3A" w:rsidRPr="00292154" w:rsidTr="00934C23">
        <w:tc>
          <w:tcPr>
            <w:tcW w:w="2682" w:type="dxa"/>
          </w:tcPr>
          <w:p w:rsidR="007D1C3A" w:rsidRPr="00292154" w:rsidRDefault="007D1C3A" w:rsidP="007D1C3A">
            <w:pPr>
              <w:jc w:val="both"/>
              <w:rPr>
                <w:rFonts w:ascii="Arial" w:hAnsi="Arial" w:cs="Arial"/>
              </w:rPr>
            </w:pPr>
            <w:r w:rsidRPr="00292154">
              <w:rPr>
                <w:rFonts w:ascii="Arial" w:hAnsi="Arial" w:cs="Arial"/>
              </w:rPr>
              <w:t>Mifare DESfire ev2 4kB</w:t>
            </w:r>
          </w:p>
        </w:tc>
        <w:tc>
          <w:tcPr>
            <w:tcW w:w="5776" w:type="dxa"/>
          </w:tcPr>
          <w:p w:rsidR="007D1C3A" w:rsidRPr="00292154" w:rsidRDefault="007D1C3A" w:rsidP="007D1C3A">
            <w:pPr>
              <w:jc w:val="center"/>
              <w:rPr>
                <w:rFonts w:ascii="Arial" w:hAnsi="Arial" w:cs="Arial"/>
              </w:rPr>
            </w:pPr>
            <w:r w:rsidRPr="00292154">
              <w:rPr>
                <w:rFonts w:ascii="Arial" w:hAnsi="Arial" w:cs="Arial"/>
              </w:rPr>
              <w:t>150 000 pcs</w:t>
            </w:r>
          </w:p>
        </w:tc>
      </w:tr>
      <w:tr w:rsidR="007D1C3A" w:rsidRPr="00292154" w:rsidTr="00934C23">
        <w:tc>
          <w:tcPr>
            <w:tcW w:w="2682" w:type="dxa"/>
          </w:tcPr>
          <w:p w:rsidR="007D1C3A" w:rsidRPr="00292154" w:rsidRDefault="007D1C3A" w:rsidP="007D1C3A">
            <w:pPr>
              <w:jc w:val="both"/>
              <w:rPr>
                <w:rFonts w:ascii="Arial" w:hAnsi="Arial" w:cs="Arial"/>
              </w:rPr>
            </w:pPr>
            <w:r w:rsidRPr="00292154">
              <w:rPr>
                <w:rFonts w:ascii="Arial" w:hAnsi="Arial" w:cs="Arial"/>
              </w:rPr>
              <w:t>Mifare DESfire ev2 8kB</w:t>
            </w:r>
          </w:p>
        </w:tc>
        <w:tc>
          <w:tcPr>
            <w:tcW w:w="5776" w:type="dxa"/>
          </w:tcPr>
          <w:p w:rsidR="007D1C3A" w:rsidRPr="00292154" w:rsidRDefault="007D1C3A" w:rsidP="007D1C3A">
            <w:pPr>
              <w:jc w:val="center"/>
              <w:rPr>
                <w:rFonts w:ascii="Arial" w:hAnsi="Arial" w:cs="Arial"/>
              </w:rPr>
            </w:pPr>
            <w:r w:rsidRPr="00292154">
              <w:rPr>
                <w:rFonts w:ascii="Arial" w:hAnsi="Arial" w:cs="Arial"/>
              </w:rPr>
              <w:t>150 000 pcs</w:t>
            </w:r>
          </w:p>
        </w:tc>
      </w:tr>
      <w:tr w:rsidR="007D1C3A" w:rsidRPr="00292154" w:rsidTr="00934C23">
        <w:tc>
          <w:tcPr>
            <w:tcW w:w="2682" w:type="dxa"/>
          </w:tcPr>
          <w:p w:rsidR="007D1C3A" w:rsidRPr="00292154" w:rsidRDefault="007D1C3A" w:rsidP="007D1C3A">
            <w:pPr>
              <w:jc w:val="both"/>
              <w:rPr>
                <w:rFonts w:ascii="Arial" w:hAnsi="Arial" w:cs="Arial"/>
              </w:rPr>
            </w:pPr>
            <w:r w:rsidRPr="00292154">
              <w:rPr>
                <w:rFonts w:ascii="Arial" w:hAnsi="Arial" w:cs="Arial"/>
              </w:rPr>
              <w:t>Mifare DESfire ev3 2kB</w:t>
            </w:r>
          </w:p>
        </w:tc>
        <w:tc>
          <w:tcPr>
            <w:tcW w:w="5776"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934C23">
        <w:tc>
          <w:tcPr>
            <w:tcW w:w="2682" w:type="dxa"/>
          </w:tcPr>
          <w:p w:rsidR="007D1C3A" w:rsidRPr="00292154" w:rsidRDefault="007D1C3A" w:rsidP="007D1C3A">
            <w:pPr>
              <w:jc w:val="both"/>
              <w:rPr>
                <w:rFonts w:ascii="Arial" w:hAnsi="Arial" w:cs="Arial"/>
              </w:rPr>
            </w:pPr>
            <w:r w:rsidRPr="00292154">
              <w:rPr>
                <w:rFonts w:ascii="Arial" w:hAnsi="Arial" w:cs="Arial"/>
              </w:rPr>
              <w:t>Mifare DESfire ev3 4kB</w:t>
            </w:r>
          </w:p>
        </w:tc>
        <w:tc>
          <w:tcPr>
            <w:tcW w:w="5776" w:type="dxa"/>
          </w:tcPr>
          <w:p w:rsidR="007D1C3A" w:rsidRPr="00292154" w:rsidRDefault="007D1C3A" w:rsidP="007D1C3A">
            <w:pPr>
              <w:jc w:val="center"/>
              <w:rPr>
                <w:rFonts w:ascii="Arial" w:hAnsi="Arial" w:cs="Arial"/>
              </w:rPr>
            </w:pPr>
            <w:r w:rsidRPr="00292154">
              <w:rPr>
                <w:rFonts w:ascii="Arial" w:hAnsi="Arial" w:cs="Arial"/>
              </w:rPr>
              <w:t>50 000 pcs</w:t>
            </w:r>
          </w:p>
        </w:tc>
      </w:tr>
      <w:tr w:rsidR="007D1C3A" w:rsidRPr="00292154" w:rsidTr="00934C23">
        <w:tc>
          <w:tcPr>
            <w:tcW w:w="2682" w:type="dxa"/>
          </w:tcPr>
          <w:p w:rsidR="007D1C3A" w:rsidRPr="00292154" w:rsidRDefault="007D1C3A" w:rsidP="007D1C3A">
            <w:pPr>
              <w:jc w:val="both"/>
              <w:rPr>
                <w:rFonts w:ascii="Arial" w:hAnsi="Arial" w:cs="Arial"/>
              </w:rPr>
            </w:pPr>
            <w:r w:rsidRPr="00292154">
              <w:rPr>
                <w:rFonts w:ascii="Arial" w:hAnsi="Arial" w:cs="Arial"/>
              </w:rPr>
              <w:t>Mifare DESfire ev3 8kB</w:t>
            </w:r>
          </w:p>
        </w:tc>
        <w:tc>
          <w:tcPr>
            <w:tcW w:w="5776" w:type="dxa"/>
          </w:tcPr>
          <w:p w:rsidR="007D1C3A" w:rsidRPr="00292154" w:rsidDel="00872A23" w:rsidRDefault="007D1C3A" w:rsidP="007D1C3A">
            <w:pPr>
              <w:jc w:val="center"/>
              <w:rPr>
                <w:rFonts w:ascii="Arial" w:hAnsi="Arial" w:cs="Arial"/>
              </w:rPr>
            </w:pPr>
            <w:r w:rsidRPr="00292154">
              <w:rPr>
                <w:rFonts w:ascii="Arial" w:hAnsi="Arial" w:cs="Arial"/>
              </w:rPr>
              <w:t>50 000 pcs</w:t>
            </w:r>
          </w:p>
        </w:tc>
      </w:tr>
      <w:tr w:rsidR="007D1C3A" w:rsidRPr="00292154" w:rsidTr="00934C23">
        <w:tc>
          <w:tcPr>
            <w:tcW w:w="2682" w:type="dxa"/>
          </w:tcPr>
          <w:p w:rsidR="007D1C3A" w:rsidRPr="00292154" w:rsidRDefault="007D1C3A" w:rsidP="007D1C3A">
            <w:pPr>
              <w:jc w:val="both"/>
              <w:rPr>
                <w:rFonts w:ascii="Arial" w:hAnsi="Arial" w:cs="Arial"/>
              </w:rPr>
            </w:pPr>
            <w:r w:rsidRPr="00292154">
              <w:rPr>
                <w:rFonts w:ascii="Arial" w:hAnsi="Arial" w:cs="Arial"/>
              </w:rPr>
              <w:t>Mifare DESfire ev3c 2kB</w:t>
            </w:r>
          </w:p>
        </w:tc>
        <w:tc>
          <w:tcPr>
            <w:tcW w:w="5776" w:type="dxa"/>
          </w:tcPr>
          <w:p w:rsidR="007D1C3A" w:rsidRPr="00292154" w:rsidRDefault="007D1C3A" w:rsidP="007D1C3A">
            <w:pPr>
              <w:jc w:val="center"/>
              <w:rPr>
                <w:rFonts w:ascii="Arial" w:hAnsi="Arial" w:cs="Arial"/>
              </w:rPr>
            </w:pPr>
            <w:r w:rsidRPr="00292154">
              <w:rPr>
                <w:rFonts w:ascii="Arial" w:hAnsi="Arial" w:cs="Arial"/>
              </w:rPr>
              <w:t>20 000 pcs</w:t>
            </w:r>
          </w:p>
        </w:tc>
      </w:tr>
      <w:tr w:rsidR="007D1C3A" w:rsidRPr="00292154" w:rsidTr="00934C23">
        <w:tc>
          <w:tcPr>
            <w:tcW w:w="2682" w:type="dxa"/>
          </w:tcPr>
          <w:p w:rsidR="007D1C3A" w:rsidRPr="00292154" w:rsidRDefault="007D1C3A" w:rsidP="007D1C3A">
            <w:pPr>
              <w:jc w:val="both"/>
              <w:rPr>
                <w:rFonts w:ascii="Arial" w:hAnsi="Arial" w:cs="Arial"/>
              </w:rPr>
            </w:pPr>
            <w:r w:rsidRPr="00292154">
              <w:rPr>
                <w:rFonts w:ascii="Arial" w:hAnsi="Arial" w:cs="Arial"/>
              </w:rPr>
              <w:t>Mifare DESfire ev3c 4kB</w:t>
            </w:r>
          </w:p>
        </w:tc>
        <w:tc>
          <w:tcPr>
            <w:tcW w:w="5776" w:type="dxa"/>
          </w:tcPr>
          <w:p w:rsidR="007D1C3A" w:rsidRPr="00292154" w:rsidRDefault="007D1C3A" w:rsidP="007D1C3A">
            <w:pPr>
              <w:jc w:val="center"/>
              <w:rPr>
                <w:rFonts w:ascii="Arial" w:hAnsi="Arial" w:cs="Arial"/>
              </w:rPr>
            </w:pPr>
            <w:r w:rsidRPr="00292154">
              <w:rPr>
                <w:rFonts w:ascii="Arial" w:hAnsi="Arial" w:cs="Arial"/>
              </w:rPr>
              <w:t>20 000 pcs</w:t>
            </w:r>
          </w:p>
        </w:tc>
      </w:tr>
      <w:tr w:rsidR="007D1C3A" w:rsidRPr="00292154" w:rsidDel="00860CCA" w:rsidTr="00934C23">
        <w:tc>
          <w:tcPr>
            <w:tcW w:w="2682" w:type="dxa"/>
          </w:tcPr>
          <w:p w:rsidR="007D1C3A" w:rsidRPr="00292154" w:rsidDel="00860CCA" w:rsidRDefault="007D1C3A" w:rsidP="007D1C3A">
            <w:pPr>
              <w:jc w:val="both"/>
              <w:rPr>
                <w:rFonts w:ascii="Arial" w:hAnsi="Arial" w:cs="Arial"/>
              </w:rPr>
            </w:pPr>
            <w:r w:rsidRPr="00292154">
              <w:rPr>
                <w:rFonts w:ascii="Arial" w:hAnsi="Arial" w:cs="Arial"/>
              </w:rPr>
              <w:t>Mifare DESfire ev3c 8kB</w:t>
            </w:r>
          </w:p>
        </w:tc>
        <w:tc>
          <w:tcPr>
            <w:tcW w:w="5776" w:type="dxa"/>
          </w:tcPr>
          <w:p w:rsidR="007D1C3A" w:rsidRPr="00292154" w:rsidDel="00860CCA" w:rsidRDefault="007D1C3A" w:rsidP="007D1C3A">
            <w:pPr>
              <w:jc w:val="center"/>
              <w:rPr>
                <w:rFonts w:ascii="Arial" w:hAnsi="Arial" w:cs="Arial"/>
              </w:rPr>
            </w:pPr>
            <w:r w:rsidRPr="00292154">
              <w:rPr>
                <w:rFonts w:ascii="Arial" w:hAnsi="Arial" w:cs="Arial"/>
              </w:rPr>
              <w:t>20 000 pcs</w:t>
            </w:r>
          </w:p>
        </w:tc>
      </w:tr>
    </w:tbl>
    <w:p w:rsidR="007D1C3A" w:rsidRPr="00292154" w:rsidRDefault="007D1C3A" w:rsidP="007D1C3A">
      <w:pPr>
        <w:overflowPunct w:val="0"/>
        <w:autoSpaceDE w:val="0"/>
        <w:autoSpaceDN w:val="0"/>
        <w:adjustRightInd w:val="0"/>
        <w:ind w:left="360"/>
        <w:jc w:val="both"/>
        <w:textAlignment w:val="baseline"/>
        <w:rPr>
          <w:rFonts w:ascii="Arial" w:hAnsi="Arial" w:cs="Arial"/>
          <w:b/>
        </w:rPr>
      </w:pPr>
    </w:p>
    <w:p w:rsidR="007D1C3A" w:rsidRPr="00292154" w:rsidRDefault="00EE77E1" w:rsidP="007D1C3A">
      <w:pPr>
        <w:ind w:firstLine="708"/>
        <w:jc w:val="both"/>
        <w:rPr>
          <w:rFonts w:ascii="Arial" w:hAnsi="Arial" w:cs="Arial"/>
          <w:b/>
        </w:rPr>
      </w:pPr>
      <w:r w:rsidRPr="00292154">
        <w:rPr>
          <w:rFonts w:ascii="Arial" w:hAnsi="Arial" w:cs="Arial"/>
          <w:b/>
        </w:rPr>
        <w:t xml:space="preserve">Combination of 2 types of chip modules </w:t>
      </w:r>
      <w:r w:rsidR="007D1C3A" w:rsidRPr="00292154">
        <w:rPr>
          <w:rFonts w:ascii="Arial" w:hAnsi="Arial" w:cs="Arial"/>
          <w:b/>
        </w:rPr>
        <w:t>(</w:t>
      </w:r>
      <w:r w:rsidRPr="00292154">
        <w:rPr>
          <w:rFonts w:ascii="Arial" w:hAnsi="Arial" w:cs="Arial"/>
          <w:b/>
        </w:rPr>
        <w:t xml:space="preserve">Hybrid </w:t>
      </w:r>
      <w:r w:rsidR="00425A8B" w:rsidRPr="00292154">
        <w:rPr>
          <w:rFonts w:ascii="Arial" w:hAnsi="Arial" w:cs="Arial"/>
          <w:b/>
        </w:rPr>
        <w:t>Prelaminates</w:t>
      </w:r>
      <w:r w:rsidR="007D1C3A" w:rsidRPr="00292154">
        <w:rPr>
          <w:rFonts w:ascii="Arial" w:hAnsi="Arial" w:cs="Arial"/>
          <w:b/>
        </w:rPr>
        <w:t xml:space="preserve">, 17 pF)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1701"/>
        <w:gridCol w:w="4075"/>
      </w:tblGrid>
      <w:tr w:rsidR="007D1C3A" w:rsidRPr="00292154" w:rsidTr="00934C23">
        <w:tc>
          <w:tcPr>
            <w:tcW w:w="4383" w:type="dxa"/>
            <w:gridSpan w:val="2"/>
            <w:shd w:val="clear" w:color="auto" w:fill="auto"/>
          </w:tcPr>
          <w:p w:rsidR="007D1C3A" w:rsidRPr="00292154" w:rsidRDefault="00EE77E1" w:rsidP="007D1C3A">
            <w:pPr>
              <w:jc w:val="center"/>
              <w:rPr>
                <w:rFonts w:ascii="Arial" w:hAnsi="Arial" w:cs="Arial"/>
                <w:b/>
              </w:rPr>
            </w:pPr>
            <w:r w:rsidRPr="00292154">
              <w:rPr>
                <w:rFonts w:ascii="Arial" w:hAnsi="Arial" w:cs="Arial"/>
                <w:b/>
              </w:rPr>
              <w:t>Combination of chip modules</w:t>
            </w:r>
          </w:p>
          <w:p w:rsidR="007D1C3A" w:rsidRPr="00292154" w:rsidRDefault="007D1C3A" w:rsidP="007D1C3A">
            <w:pPr>
              <w:jc w:val="center"/>
              <w:rPr>
                <w:rFonts w:ascii="Arial" w:hAnsi="Arial" w:cs="Arial"/>
                <w:b/>
              </w:rPr>
            </w:pPr>
          </w:p>
        </w:tc>
        <w:tc>
          <w:tcPr>
            <w:tcW w:w="4075" w:type="dxa"/>
            <w:vMerge w:val="restart"/>
            <w:shd w:val="clear" w:color="auto" w:fill="auto"/>
          </w:tcPr>
          <w:p w:rsidR="007D1C3A" w:rsidRPr="00292154" w:rsidRDefault="00EE77E1" w:rsidP="00EE77E1">
            <w:pPr>
              <w:jc w:val="center"/>
              <w:rPr>
                <w:rFonts w:ascii="Arial" w:hAnsi="Arial" w:cs="Arial"/>
                <w:b/>
              </w:rPr>
            </w:pPr>
            <w:r w:rsidRPr="00292154">
              <w:rPr>
                <w:rFonts w:ascii="Arial" w:hAnsi="Arial" w:cs="Arial"/>
                <w:b/>
              </w:rPr>
              <w:t xml:space="preserve">Estimated quantity of </w:t>
            </w:r>
            <w:r w:rsidR="00425A8B" w:rsidRPr="00292154">
              <w:rPr>
                <w:rFonts w:ascii="Arial" w:hAnsi="Arial" w:cs="Arial"/>
                <w:b/>
              </w:rPr>
              <w:t>Prelaminates</w:t>
            </w:r>
            <w:r w:rsidRPr="00292154">
              <w:rPr>
                <w:rFonts w:ascii="Arial" w:hAnsi="Arial" w:cs="Arial"/>
                <w:b/>
              </w:rPr>
              <w:t xml:space="preserve"> to be delivered during th</w:t>
            </w:r>
            <w:r w:rsidR="00B44412" w:rsidRPr="00292154">
              <w:rPr>
                <w:rFonts w:ascii="Arial" w:hAnsi="Arial" w:cs="Arial"/>
                <w:b/>
              </w:rPr>
              <w:t>is</w:t>
            </w:r>
            <w:r w:rsidRPr="00292154">
              <w:rPr>
                <w:rFonts w:ascii="Arial" w:hAnsi="Arial" w:cs="Arial"/>
                <w:b/>
              </w:rPr>
              <w:t xml:space="preserve"> Framework Agreement</w:t>
            </w:r>
            <w:r w:rsidR="007D1C3A" w:rsidRPr="00292154">
              <w:rPr>
                <w:rFonts w:ascii="Arial" w:hAnsi="Arial" w:cs="Arial"/>
                <w:b/>
              </w:rPr>
              <w:t xml:space="preserve"> (</w:t>
            </w:r>
            <w:r w:rsidRPr="00292154">
              <w:rPr>
                <w:rFonts w:ascii="Arial" w:hAnsi="Arial" w:cs="Arial"/>
                <w:b/>
              </w:rPr>
              <w:t xml:space="preserve">numbers in pieces of the given combination - 1pcs of </w:t>
            </w:r>
            <w:r w:rsidR="00425A8B" w:rsidRPr="00292154">
              <w:rPr>
                <w:rFonts w:ascii="Arial" w:hAnsi="Arial" w:cs="Arial"/>
                <w:b/>
              </w:rPr>
              <w:t>Prelaminates</w:t>
            </w:r>
            <w:r w:rsidRPr="00292154">
              <w:rPr>
                <w:rFonts w:ascii="Arial" w:hAnsi="Arial" w:cs="Arial"/>
                <w:b/>
              </w:rPr>
              <w:t xml:space="preserve"> = combination of 2 chip modules</w:t>
            </w:r>
            <w:r w:rsidR="007D1C3A" w:rsidRPr="00292154">
              <w:rPr>
                <w:rFonts w:ascii="Arial" w:hAnsi="Arial" w:cs="Arial"/>
                <w:b/>
              </w:rPr>
              <w:t>)</w:t>
            </w:r>
          </w:p>
        </w:tc>
      </w:tr>
      <w:tr w:rsidR="007D1C3A" w:rsidRPr="00292154" w:rsidTr="00934C23">
        <w:tc>
          <w:tcPr>
            <w:tcW w:w="2682" w:type="dxa"/>
          </w:tcPr>
          <w:p w:rsidR="007D1C3A" w:rsidRPr="00292154" w:rsidRDefault="00EE77E1" w:rsidP="009F678E">
            <w:pPr>
              <w:rPr>
                <w:rFonts w:ascii="Arial" w:hAnsi="Arial" w:cs="Arial"/>
                <w:b/>
              </w:rPr>
            </w:pPr>
            <w:r w:rsidRPr="00292154">
              <w:rPr>
                <w:rFonts w:ascii="Arial" w:hAnsi="Arial" w:cs="Arial"/>
                <w:b/>
              </w:rPr>
              <w:t>1 st</w:t>
            </w:r>
            <w:r w:rsidR="007D1C3A" w:rsidRPr="00292154">
              <w:rPr>
                <w:rFonts w:ascii="Arial" w:hAnsi="Arial" w:cs="Arial"/>
                <w:b/>
              </w:rPr>
              <w:t xml:space="preserve"> typ</w:t>
            </w:r>
            <w:r w:rsidRPr="00292154">
              <w:rPr>
                <w:rFonts w:ascii="Arial" w:hAnsi="Arial" w:cs="Arial"/>
                <w:b/>
              </w:rPr>
              <w:t>e of</w:t>
            </w:r>
            <w:r w:rsidR="007D1C3A" w:rsidRPr="00292154">
              <w:rPr>
                <w:rFonts w:ascii="Arial" w:hAnsi="Arial" w:cs="Arial"/>
                <w:b/>
              </w:rPr>
              <w:t xml:space="preserve"> </w:t>
            </w:r>
            <w:r w:rsidRPr="00292154">
              <w:rPr>
                <w:rFonts w:ascii="Arial" w:hAnsi="Arial" w:cs="Arial"/>
                <w:b/>
              </w:rPr>
              <w:t>chip module</w:t>
            </w:r>
          </w:p>
        </w:tc>
        <w:tc>
          <w:tcPr>
            <w:tcW w:w="1701" w:type="dxa"/>
          </w:tcPr>
          <w:p w:rsidR="007D1C3A" w:rsidRPr="00292154" w:rsidRDefault="007D1C3A" w:rsidP="009F678E">
            <w:pPr>
              <w:rPr>
                <w:rFonts w:ascii="Arial" w:hAnsi="Arial" w:cs="Arial"/>
                <w:b/>
              </w:rPr>
            </w:pPr>
            <w:r w:rsidRPr="00292154">
              <w:rPr>
                <w:rFonts w:ascii="Arial" w:hAnsi="Arial" w:cs="Arial"/>
                <w:b/>
              </w:rPr>
              <w:t>2</w:t>
            </w:r>
            <w:r w:rsidR="00EE77E1" w:rsidRPr="00292154">
              <w:rPr>
                <w:rFonts w:ascii="Arial" w:hAnsi="Arial" w:cs="Arial"/>
                <w:b/>
              </w:rPr>
              <w:t xml:space="preserve"> nd</w:t>
            </w:r>
            <w:r w:rsidRPr="00292154">
              <w:rPr>
                <w:rFonts w:ascii="Arial" w:hAnsi="Arial" w:cs="Arial"/>
                <w:b/>
              </w:rPr>
              <w:t xml:space="preserve"> typ</w:t>
            </w:r>
            <w:r w:rsidR="00EE77E1" w:rsidRPr="00292154">
              <w:rPr>
                <w:rFonts w:ascii="Arial" w:hAnsi="Arial" w:cs="Arial"/>
                <w:b/>
              </w:rPr>
              <w:t>e of chip module</w:t>
            </w:r>
          </w:p>
        </w:tc>
        <w:tc>
          <w:tcPr>
            <w:tcW w:w="4075" w:type="dxa"/>
            <w:vMerge/>
          </w:tcPr>
          <w:p w:rsidR="007D1C3A" w:rsidRPr="00292154" w:rsidRDefault="007D1C3A" w:rsidP="007D1C3A">
            <w:pPr>
              <w:jc w:val="center"/>
              <w:rPr>
                <w:rFonts w:ascii="Arial" w:hAnsi="Arial" w:cs="Arial"/>
              </w:rPr>
            </w:pPr>
          </w:p>
        </w:tc>
      </w:tr>
      <w:tr w:rsidR="007D1C3A" w:rsidRPr="00292154" w:rsidTr="00934C23">
        <w:tc>
          <w:tcPr>
            <w:tcW w:w="2682" w:type="dxa"/>
          </w:tcPr>
          <w:p w:rsidR="007D1C3A" w:rsidRPr="00292154" w:rsidRDefault="007D1C3A" w:rsidP="007D1C3A">
            <w:pPr>
              <w:rPr>
                <w:rFonts w:ascii="Arial" w:hAnsi="Arial" w:cs="Arial"/>
              </w:rPr>
            </w:pPr>
            <w:r w:rsidRPr="00292154">
              <w:rPr>
                <w:rFonts w:ascii="Arial" w:hAnsi="Arial" w:cs="Arial"/>
              </w:rPr>
              <w:t>Mifare Classic 1kB</w:t>
            </w:r>
          </w:p>
        </w:tc>
        <w:tc>
          <w:tcPr>
            <w:tcW w:w="1701" w:type="dxa"/>
          </w:tcPr>
          <w:p w:rsidR="007D1C3A" w:rsidRPr="00292154" w:rsidRDefault="007D1C3A" w:rsidP="007D1C3A">
            <w:pPr>
              <w:jc w:val="center"/>
              <w:rPr>
                <w:rFonts w:ascii="Arial" w:hAnsi="Arial" w:cs="Arial"/>
              </w:rPr>
            </w:pPr>
            <w:r w:rsidRPr="00292154">
              <w:rPr>
                <w:rFonts w:ascii="Arial" w:hAnsi="Arial" w:cs="Arial"/>
              </w:rPr>
              <w:t>EM4102</w:t>
            </w:r>
          </w:p>
        </w:tc>
        <w:tc>
          <w:tcPr>
            <w:tcW w:w="4075" w:type="dxa"/>
          </w:tcPr>
          <w:p w:rsidR="007D1C3A" w:rsidRPr="00292154" w:rsidRDefault="007D1C3A" w:rsidP="007D1C3A">
            <w:pPr>
              <w:jc w:val="center"/>
              <w:rPr>
                <w:rFonts w:ascii="Arial" w:hAnsi="Arial" w:cs="Arial"/>
              </w:rPr>
            </w:pPr>
            <w:r w:rsidRPr="00292154">
              <w:rPr>
                <w:rFonts w:ascii="Arial" w:hAnsi="Arial" w:cs="Arial"/>
              </w:rPr>
              <w:t>15 000 pcs</w:t>
            </w:r>
          </w:p>
        </w:tc>
      </w:tr>
      <w:tr w:rsidR="007D1C3A" w:rsidRPr="00292154" w:rsidTr="00934C23">
        <w:tc>
          <w:tcPr>
            <w:tcW w:w="2682" w:type="dxa"/>
          </w:tcPr>
          <w:p w:rsidR="007D1C3A" w:rsidRPr="00292154" w:rsidRDefault="007D1C3A" w:rsidP="007D1C3A">
            <w:pPr>
              <w:rPr>
                <w:rFonts w:ascii="Arial" w:hAnsi="Arial" w:cs="Arial"/>
              </w:rPr>
            </w:pPr>
            <w:r w:rsidRPr="00292154">
              <w:rPr>
                <w:rFonts w:ascii="Arial" w:hAnsi="Arial" w:cs="Arial"/>
              </w:rPr>
              <w:t>Mifare Classic 4kB</w:t>
            </w:r>
          </w:p>
        </w:tc>
        <w:tc>
          <w:tcPr>
            <w:tcW w:w="1701" w:type="dxa"/>
          </w:tcPr>
          <w:p w:rsidR="007D1C3A" w:rsidRPr="00292154" w:rsidRDefault="007D1C3A" w:rsidP="007D1C3A">
            <w:pPr>
              <w:jc w:val="center"/>
              <w:rPr>
                <w:rFonts w:ascii="Arial" w:hAnsi="Arial" w:cs="Arial"/>
              </w:rPr>
            </w:pPr>
            <w:r w:rsidRPr="00292154">
              <w:rPr>
                <w:rFonts w:ascii="Arial" w:hAnsi="Arial" w:cs="Arial"/>
              </w:rPr>
              <w:t>EM4102</w:t>
            </w:r>
          </w:p>
        </w:tc>
        <w:tc>
          <w:tcPr>
            <w:tcW w:w="4075" w:type="dxa"/>
          </w:tcPr>
          <w:p w:rsidR="007D1C3A" w:rsidRPr="00292154" w:rsidRDefault="007D1C3A" w:rsidP="007D1C3A">
            <w:pPr>
              <w:jc w:val="center"/>
              <w:rPr>
                <w:rFonts w:ascii="Arial" w:hAnsi="Arial" w:cs="Arial"/>
              </w:rPr>
            </w:pPr>
            <w:r w:rsidRPr="00292154">
              <w:rPr>
                <w:rFonts w:ascii="Arial" w:hAnsi="Arial" w:cs="Arial"/>
              </w:rPr>
              <w:t>15 000 pcs</w:t>
            </w:r>
          </w:p>
        </w:tc>
      </w:tr>
      <w:tr w:rsidR="007D1C3A" w:rsidRPr="00292154" w:rsidTr="00934C23">
        <w:tc>
          <w:tcPr>
            <w:tcW w:w="2682" w:type="dxa"/>
          </w:tcPr>
          <w:p w:rsidR="007D1C3A" w:rsidRPr="00292154" w:rsidRDefault="007D1C3A" w:rsidP="007D1C3A">
            <w:pPr>
              <w:rPr>
                <w:rFonts w:ascii="Arial" w:hAnsi="Arial" w:cs="Arial"/>
              </w:rPr>
            </w:pPr>
            <w:r w:rsidRPr="00292154">
              <w:rPr>
                <w:rFonts w:ascii="Arial" w:hAnsi="Arial" w:cs="Arial"/>
              </w:rPr>
              <w:t>Mifare DESfire ev1 2kB</w:t>
            </w:r>
          </w:p>
        </w:tc>
        <w:tc>
          <w:tcPr>
            <w:tcW w:w="1701" w:type="dxa"/>
          </w:tcPr>
          <w:p w:rsidR="007D1C3A" w:rsidRPr="00292154" w:rsidRDefault="007D1C3A" w:rsidP="007D1C3A">
            <w:pPr>
              <w:jc w:val="center"/>
              <w:rPr>
                <w:rFonts w:ascii="Arial" w:hAnsi="Arial" w:cs="Arial"/>
              </w:rPr>
            </w:pPr>
            <w:r w:rsidRPr="00292154">
              <w:rPr>
                <w:rFonts w:ascii="Arial" w:hAnsi="Arial" w:cs="Arial"/>
              </w:rPr>
              <w:t>EM4102</w:t>
            </w:r>
          </w:p>
        </w:tc>
        <w:tc>
          <w:tcPr>
            <w:tcW w:w="4075"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934C23">
        <w:tc>
          <w:tcPr>
            <w:tcW w:w="2682" w:type="dxa"/>
          </w:tcPr>
          <w:p w:rsidR="007D1C3A" w:rsidRPr="00292154" w:rsidRDefault="007D1C3A" w:rsidP="007D1C3A">
            <w:pPr>
              <w:rPr>
                <w:rFonts w:ascii="Arial" w:hAnsi="Arial" w:cs="Arial"/>
              </w:rPr>
            </w:pPr>
            <w:r w:rsidRPr="00292154">
              <w:rPr>
                <w:rFonts w:ascii="Arial" w:hAnsi="Arial" w:cs="Arial"/>
              </w:rPr>
              <w:t>Mifare DESfire ev1 4kB</w:t>
            </w:r>
          </w:p>
        </w:tc>
        <w:tc>
          <w:tcPr>
            <w:tcW w:w="1701" w:type="dxa"/>
          </w:tcPr>
          <w:p w:rsidR="007D1C3A" w:rsidRPr="00292154" w:rsidRDefault="007D1C3A" w:rsidP="007D1C3A">
            <w:pPr>
              <w:jc w:val="center"/>
              <w:rPr>
                <w:rFonts w:ascii="Arial" w:hAnsi="Arial" w:cs="Arial"/>
              </w:rPr>
            </w:pPr>
            <w:r w:rsidRPr="00292154">
              <w:rPr>
                <w:rFonts w:ascii="Arial" w:hAnsi="Arial" w:cs="Arial"/>
              </w:rPr>
              <w:t>EM4102</w:t>
            </w:r>
          </w:p>
        </w:tc>
        <w:tc>
          <w:tcPr>
            <w:tcW w:w="4075" w:type="dxa"/>
          </w:tcPr>
          <w:p w:rsidR="007D1C3A" w:rsidRPr="00292154" w:rsidRDefault="007D1C3A" w:rsidP="007D1C3A">
            <w:pPr>
              <w:jc w:val="center"/>
              <w:rPr>
                <w:rFonts w:ascii="Arial" w:hAnsi="Arial" w:cs="Arial"/>
              </w:rPr>
            </w:pPr>
            <w:r w:rsidRPr="00292154">
              <w:rPr>
                <w:rFonts w:ascii="Arial" w:hAnsi="Arial" w:cs="Arial"/>
              </w:rPr>
              <w:t>20 000 pcs</w:t>
            </w:r>
          </w:p>
        </w:tc>
      </w:tr>
      <w:tr w:rsidR="007D1C3A" w:rsidRPr="00292154" w:rsidTr="00934C23">
        <w:tc>
          <w:tcPr>
            <w:tcW w:w="2682" w:type="dxa"/>
          </w:tcPr>
          <w:p w:rsidR="007D1C3A" w:rsidRPr="00292154" w:rsidRDefault="007D1C3A" w:rsidP="007D1C3A">
            <w:pPr>
              <w:rPr>
                <w:rFonts w:ascii="Arial" w:hAnsi="Arial" w:cs="Arial"/>
              </w:rPr>
            </w:pPr>
            <w:r w:rsidRPr="00292154">
              <w:rPr>
                <w:rFonts w:ascii="Arial" w:hAnsi="Arial" w:cs="Arial"/>
              </w:rPr>
              <w:t>Mifare DESfire ev1 8kB</w:t>
            </w:r>
          </w:p>
        </w:tc>
        <w:tc>
          <w:tcPr>
            <w:tcW w:w="1701" w:type="dxa"/>
          </w:tcPr>
          <w:p w:rsidR="007D1C3A" w:rsidRPr="00292154" w:rsidRDefault="007D1C3A" w:rsidP="007D1C3A">
            <w:pPr>
              <w:jc w:val="center"/>
              <w:rPr>
                <w:rFonts w:ascii="Arial" w:hAnsi="Arial" w:cs="Arial"/>
              </w:rPr>
            </w:pPr>
            <w:r w:rsidRPr="00292154">
              <w:rPr>
                <w:rFonts w:ascii="Arial" w:hAnsi="Arial" w:cs="Arial"/>
              </w:rPr>
              <w:t>EM4102</w:t>
            </w:r>
          </w:p>
        </w:tc>
        <w:tc>
          <w:tcPr>
            <w:tcW w:w="4075" w:type="dxa"/>
          </w:tcPr>
          <w:p w:rsidR="007D1C3A" w:rsidRPr="00292154" w:rsidRDefault="007D1C3A" w:rsidP="007D1C3A">
            <w:pPr>
              <w:jc w:val="center"/>
              <w:rPr>
                <w:rFonts w:ascii="Arial" w:hAnsi="Arial" w:cs="Arial"/>
              </w:rPr>
            </w:pPr>
            <w:r w:rsidRPr="00292154">
              <w:rPr>
                <w:rFonts w:ascii="Arial" w:hAnsi="Arial" w:cs="Arial"/>
              </w:rPr>
              <w:t>20 000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ev2 2kB</w:t>
            </w:r>
          </w:p>
        </w:tc>
        <w:tc>
          <w:tcPr>
            <w:tcW w:w="1701" w:type="dxa"/>
          </w:tcPr>
          <w:p w:rsidR="007D1C3A" w:rsidRPr="00292154" w:rsidRDefault="007D1C3A" w:rsidP="007D1C3A">
            <w:pPr>
              <w:jc w:val="center"/>
              <w:rPr>
                <w:rFonts w:ascii="Arial" w:hAnsi="Arial" w:cs="Arial"/>
              </w:rPr>
            </w:pPr>
            <w:r w:rsidRPr="00292154">
              <w:rPr>
                <w:rFonts w:ascii="Arial" w:hAnsi="Arial" w:cs="Arial"/>
              </w:rPr>
              <w:t>EM4102</w:t>
            </w:r>
          </w:p>
        </w:tc>
        <w:tc>
          <w:tcPr>
            <w:tcW w:w="4075"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934C23">
        <w:trPr>
          <w:trHeight w:val="70"/>
        </w:trPr>
        <w:tc>
          <w:tcPr>
            <w:tcW w:w="2682"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DESfire ev2 4kB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EM4102</w:t>
            </w:r>
          </w:p>
        </w:tc>
        <w:tc>
          <w:tcPr>
            <w:tcW w:w="4075"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20 000 pcs</w:t>
            </w:r>
          </w:p>
        </w:tc>
      </w:tr>
      <w:tr w:rsidR="007D1C3A" w:rsidRPr="00292154" w:rsidTr="00934C23">
        <w:trPr>
          <w:trHeight w:val="70"/>
        </w:trPr>
        <w:tc>
          <w:tcPr>
            <w:tcW w:w="2682"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DESfire ev2 8kB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EM4102</w:t>
            </w:r>
          </w:p>
        </w:tc>
        <w:tc>
          <w:tcPr>
            <w:tcW w:w="4075"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20 000 pcs</w:t>
            </w:r>
          </w:p>
        </w:tc>
      </w:tr>
      <w:tr w:rsidR="007D1C3A" w:rsidRPr="00292154" w:rsidTr="00934C23">
        <w:trPr>
          <w:trHeight w:val="70"/>
        </w:trPr>
        <w:tc>
          <w:tcPr>
            <w:tcW w:w="2682"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DESfire ev3 2kB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EM4102</w:t>
            </w:r>
          </w:p>
        </w:tc>
        <w:tc>
          <w:tcPr>
            <w:tcW w:w="4075"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5 000 pcs</w:t>
            </w:r>
          </w:p>
        </w:tc>
      </w:tr>
      <w:tr w:rsidR="007D1C3A" w:rsidRPr="00292154" w:rsidTr="00934C23">
        <w:trPr>
          <w:trHeight w:val="70"/>
        </w:trPr>
        <w:tc>
          <w:tcPr>
            <w:tcW w:w="2682"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DESfire ev3 4kB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EM4102</w:t>
            </w:r>
          </w:p>
        </w:tc>
        <w:tc>
          <w:tcPr>
            <w:tcW w:w="4075"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5 000 pcs</w:t>
            </w:r>
          </w:p>
        </w:tc>
      </w:tr>
      <w:tr w:rsidR="007D1C3A" w:rsidRPr="00292154" w:rsidTr="00934C23">
        <w:tc>
          <w:tcPr>
            <w:tcW w:w="2682" w:type="dxa"/>
          </w:tcPr>
          <w:p w:rsidR="007D1C3A" w:rsidRPr="00292154" w:rsidRDefault="007D1C3A" w:rsidP="007D1C3A">
            <w:pPr>
              <w:rPr>
                <w:rFonts w:ascii="Arial" w:hAnsi="Arial" w:cs="Arial"/>
              </w:rPr>
            </w:pPr>
            <w:r w:rsidRPr="00292154">
              <w:rPr>
                <w:rFonts w:ascii="Arial" w:hAnsi="Arial" w:cs="Arial"/>
              </w:rPr>
              <w:t>Mifare DESfire ev3 8kB</w:t>
            </w:r>
          </w:p>
        </w:tc>
        <w:tc>
          <w:tcPr>
            <w:tcW w:w="1701" w:type="dxa"/>
          </w:tcPr>
          <w:p w:rsidR="007D1C3A" w:rsidRPr="00292154" w:rsidRDefault="007D1C3A" w:rsidP="007D1C3A">
            <w:pPr>
              <w:jc w:val="center"/>
              <w:rPr>
                <w:rFonts w:ascii="Arial" w:hAnsi="Arial" w:cs="Arial"/>
              </w:rPr>
            </w:pPr>
            <w:r w:rsidRPr="00292154">
              <w:rPr>
                <w:rFonts w:ascii="Arial" w:hAnsi="Arial" w:cs="Arial"/>
              </w:rPr>
              <w:t>EM4102</w:t>
            </w:r>
          </w:p>
        </w:tc>
        <w:tc>
          <w:tcPr>
            <w:tcW w:w="4075" w:type="dxa"/>
          </w:tcPr>
          <w:p w:rsidR="007D1C3A" w:rsidRPr="00292154" w:rsidRDefault="007D1C3A" w:rsidP="007D1C3A">
            <w:pPr>
              <w:jc w:val="center"/>
              <w:rPr>
                <w:rFonts w:ascii="Arial" w:hAnsi="Arial" w:cs="Arial"/>
              </w:rPr>
            </w:pPr>
            <w:r w:rsidRPr="00292154">
              <w:rPr>
                <w:rFonts w:ascii="Arial" w:hAnsi="Arial" w:cs="Arial"/>
              </w:rPr>
              <w:t>5 000 pcs</w:t>
            </w:r>
          </w:p>
        </w:tc>
      </w:tr>
      <w:tr w:rsidR="007D1C3A" w:rsidRPr="00292154" w:rsidTr="00934C23">
        <w:tc>
          <w:tcPr>
            <w:tcW w:w="2682" w:type="dxa"/>
          </w:tcPr>
          <w:p w:rsidR="007D1C3A" w:rsidRPr="00292154" w:rsidRDefault="007D1C3A" w:rsidP="007D1C3A">
            <w:pPr>
              <w:rPr>
                <w:rFonts w:ascii="Arial" w:hAnsi="Arial" w:cs="Arial"/>
              </w:rPr>
            </w:pPr>
            <w:r w:rsidRPr="00292154">
              <w:rPr>
                <w:rFonts w:ascii="Arial" w:hAnsi="Arial" w:cs="Arial"/>
              </w:rPr>
              <w:t>Mifare DESfire ev3c 2kB</w:t>
            </w:r>
          </w:p>
        </w:tc>
        <w:tc>
          <w:tcPr>
            <w:tcW w:w="1701" w:type="dxa"/>
          </w:tcPr>
          <w:p w:rsidR="007D1C3A" w:rsidRPr="00292154" w:rsidRDefault="007D1C3A" w:rsidP="007D1C3A">
            <w:pPr>
              <w:jc w:val="center"/>
              <w:rPr>
                <w:rFonts w:ascii="Arial" w:hAnsi="Arial" w:cs="Arial"/>
              </w:rPr>
            </w:pPr>
            <w:r w:rsidRPr="00292154">
              <w:rPr>
                <w:rFonts w:ascii="Arial" w:hAnsi="Arial" w:cs="Arial"/>
              </w:rPr>
              <w:t>EM4102</w:t>
            </w:r>
          </w:p>
        </w:tc>
        <w:tc>
          <w:tcPr>
            <w:tcW w:w="4075" w:type="dxa"/>
          </w:tcPr>
          <w:p w:rsidR="007D1C3A" w:rsidRPr="00292154" w:rsidRDefault="007D1C3A" w:rsidP="007D1C3A">
            <w:pPr>
              <w:jc w:val="center"/>
              <w:rPr>
                <w:rFonts w:ascii="Arial" w:hAnsi="Arial" w:cs="Arial"/>
              </w:rPr>
            </w:pPr>
            <w:r w:rsidRPr="00292154">
              <w:rPr>
                <w:rFonts w:ascii="Arial" w:hAnsi="Arial" w:cs="Arial"/>
              </w:rPr>
              <w:t>5 000 pcs</w:t>
            </w:r>
          </w:p>
        </w:tc>
      </w:tr>
      <w:tr w:rsidR="007D1C3A" w:rsidRPr="00292154" w:rsidTr="00934C23">
        <w:tc>
          <w:tcPr>
            <w:tcW w:w="2682"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DESfire ev3c 4kB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EM4102</w:t>
            </w:r>
          </w:p>
        </w:tc>
        <w:tc>
          <w:tcPr>
            <w:tcW w:w="4075"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5 000 pcs</w:t>
            </w:r>
          </w:p>
        </w:tc>
      </w:tr>
      <w:tr w:rsidR="007D1C3A" w:rsidRPr="00292154" w:rsidTr="00934C23">
        <w:tc>
          <w:tcPr>
            <w:tcW w:w="2682"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DESfire ev3c 8kB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EM4102</w:t>
            </w:r>
          </w:p>
        </w:tc>
        <w:tc>
          <w:tcPr>
            <w:tcW w:w="4075"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5 000 pcs</w:t>
            </w:r>
          </w:p>
        </w:tc>
      </w:tr>
      <w:tr w:rsidR="007D1C3A" w:rsidRPr="00292154" w:rsidTr="00934C23">
        <w:tc>
          <w:tcPr>
            <w:tcW w:w="2682"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Classic 1kB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HITAG1</w:t>
            </w:r>
          </w:p>
        </w:tc>
        <w:tc>
          <w:tcPr>
            <w:tcW w:w="4075"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934C23">
        <w:tc>
          <w:tcPr>
            <w:tcW w:w="2682"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Classic 4kB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HITAG1</w:t>
            </w:r>
          </w:p>
        </w:tc>
        <w:tc>
          <w:tcPr>
            <w:tcW w:w="4075"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934C23">
        <w:tc>
          <w:tcPr>
            <w:tcW w:w="2682" w:type="dxa"/>
          </w:tcPr>
          <w:p w:rsidR="007D1C3A" w:rsidRPr="00292154" w:rsidRDefault="007D1C3A" w:rsidP="007D1C3A">
            <w:pPr>
              <w:rPr>
                <w:rFonts w:ascii="Arial" w:hAnsi="Arial" w:cs="Arial"/>
              </w:rPr>
            </w:pPr>
            <w:r w:rsidRPr="00292154">
              <w:rPr>
                <w:rFonts w:ascii="Arial" w:hAnsi="Arial" w:cs="Arial"/>
              </w:rPr>
              <w:t>Mifare DESfire ev1 2kB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4075"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934C23">
        <w:tc>
          <w:tcPr>
            <w:tcW w:w="2682" w:type="dxa"/>
          </w:tcPr>
          <w:p w:rsidR="007D1C3A" w:rsidRPr="00292154" w:rsidRDefault="007D1C3A" w:rsidP="007D1C3A">
            <w:pPr>
              <w:rPr>
                <w:rFonts w:ascii="Arial" w:hAnsi="Arial" w:cs="Arial"/>
              </w:rPr>
            </w:pPr>
            <w:r w:rsidRPr="00292154">
              <w:rPr>
                <w:rFonts w:ascii="Arial" w:hAnsi="Arial" w:cs="Arial"/>
              </w:rPr>
              <w:t>Mifare DESfire ev1 4kB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4075"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934C23">
        <w:tc>
          <w:tcPr>
            <w:tcW w:w="2682" w:type="dxa"/>
          </w:tcPr>
          <w:p w:rsidR="007D1C3A" w:rsidRPr="00292154" w:rsidRDefault="007D1C3A" w:rsidP="007D1C3A">
            <w:pPr>
              <w:rPr>
                <w:rFonts w:ascii="Arial" w:hAnsi="Arial" w:cs="Arial"/>
              </w:rPr>
            </w:pPr>
            <w:r w:rsidRPr="00292154">
              <w:rPr>
                <w:rFonts w:ascii="Arial" w:hAnsi="Arial" w:cs="Arial"/>
              </w:rPr>
              <w:t>Mifare DESfire ev1 8kB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4075"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ev2 2kB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4075"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ev2 4kB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4075"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ev2 8kB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4075"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ev3 2kB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4075" w:type="dxa"/>
          </w:tcPr>
          <w:p w:rsidR="007D1C3A" w:rsidRPr="00292154" w:rsidRDefault="007D1C3A" w:rsidP="007D1C3A">
            <w:pPr>
              <w:jc w:val="center"/>
              <w:rPr>
                <w:rFonts w:ascii="Arial" w:hAnsi="Arial" w:cs="Arial"/>
              </w:rPr>
            </w:pPr>
            <w:r w:rsidRPr="00292154">
              <w:rPr>
                <w:rFonts w:ascii="Arial" w:hAnsi="Arial" w:cs="Arial"/>
              </w:rPr>
              <w:t>1 000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ev3 4kB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4075"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ev3 8kB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4075"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ev3c 2kB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4075" w:type="dxa"/>
          </w:tcPr>
          <w:p w:rsidR="007D1C3A" w:rsidRPr="00292154" w:rsidRDefault="007D1C3A" w:rsidP="007D1C3A">
            <w:pPr>
              <w:jc w:val="center"/>
              <w:rPr>
                <w:rFonts w:ascii="Arial" w:hAnsi="Arial" w:cs="Arial"/>
              </w:rPr>
            </w:pPr>
            <w:r w:rsidRPr="00292154">
              <w:rPr>
                <w:rFonts w:ascii="Arial" w:hAnsi="Arial" w:cs="Arial"/>
              </w:rPr>
              <w:t>1 000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ev3c 4kB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4075"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ev3c 8kB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4075"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Classic 1kB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4075"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Classic 4kB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4075"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ev1 2kB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4075"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ev1 4kB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4075"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ev1 8kB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4075"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ev2 2kB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4075"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ev2 4kB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4075"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ev2 8kB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4075"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ev3 2kB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4075" w:type="dxa"/>
          </w:tcPr>
          <w:p w:rsidR="007D1C3A" w:rsidRPr="00292154" w:rsidRDefault="007D1C3A" w:rsidP="007D1C3A">
            <w:pPr>
              <w:jc w:val="center"/>
              <w:rPr>
                <w:rFonts w:ascii="Arial" w:hAnsi="Arial" w:cs="Arial"/>
              </w:rPr>
            </w:pPr>
            <w:r w:rsidRPr="00292154">
              <w:rPr>
                <w:rFonts w:ascii="Arial" w:hAnsi="Arial" w:cs="Arial"/>
              </w:rPr>
              <w:t>1 000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ev3 4kB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4075"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ev3 8kB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4075"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ev3c 2kB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4075" w:type="dxa"/>
          </w:tcPr>
          <w:p w:rsidR="007D1C3A" w:rsidRPr="00292154" w:rsidRDefault="007D1C3A" w:rsidP="007D1C3A">
            <w:pPr>
              <w:jc w:val="center"/>
              <w:rPr>
                <w:rFonts w:ascii="Arial" w:hAnsi="Arial" w:cs="Arial"/>
              </w:rPr>
            </w:pPr>
            <w:r w:rsidRPr="00292154">
              <w:rPr>
                <w:rFonts w:ascii="Arial" w:hAnsi="Arial" w:cs="Arial"/>
              </w:rPr>
              <w:t>1 000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ev3c 4kB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4075"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ev3c 8kB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4075" w:type="dxa"/>
          </w:tcPr>
          <w:p w:rsidR="007D1C3A" w:rsidRPr="00292154" w:rsidRDefault="007D1C3A" w:rsidP="007D1C3A">
            <w:pPr>
              <w:jc w:val="center"/>
              <w:rPr>
                <w:rFonts w:ascii="Arial" w:hAnsi="Arial" w:cs="Arial"/>
              </w:rPr>
            </w:pPr>
            <w:r w:rsidRPr="00292154">
              <w:rPr>
                <w:rFonts w:ascii="Arial" w:hAnsi="Arial" w:cs="Arial"/>
              </w:rPr>
              <w:t>2 000 pcs</w:t>
            </w:r>
          </w:p>
        </w:tc>
      </w:tr>
    </w:tbl>
    <w:p w:rsidR="00934C23" w:rsidRPr="00292154" w:rsidRDefault="00934C23" w:rsidP="007D1C3A">
      <w:pPr>
        <w:overflowPunct w:val="0"/>
        <w:autoSpaceDE w:val="0"/>
        <w:autoSpaceDN w:val="0"/>
        <w:adjustRightInd w:val="0"/>
        <w:jc w:val="both"/>
        <w:textAlignment w:val="baseline"/>
        <w:rPr>
          <w:rFonts w:ascii="Arial" w:hAnsi="Arial" w:cs="Arial"/>
        </w:rPr>
      </w:pPr>
    </w:p>
    <w:p w:rsidR="007D1C3A" w:rsidRPr="00292154" w:rsidRDefault="007D1C3A" w:rsidP="00934C23">
      <w:pPr>
        <w:keepNext/>
        <w:overflowPunct w:val="0"/>
        <w:autoSpaceDE w:val="0"/>
        <w:autoSpaceDN w:val="0"/>
        <w:adjustRightInd w:val="0"/>
        <w:jc w:val="both"/>
        <w:textAlignment w:val="baseline"/>
        <w:rPr>
          <w:rFonts w:ascii="Arial" w:hAnsi="Arial" w:cs="Arial"/>
          <w:b/>
        </w:rPr>
      </w:pPr>
      <w:r w:rsidRPr="00292154">
        <w:rPr>
          <w:rFonts w:ascii="Arial" w:hAnsi="Arial" w:cs="Arial"/>
          <w:b/>
        </w:rPr>
        <w:t>b) PC materi</w:t>
      </w:r>
      <w:r w:rsidR="00934C23" w:rsidRPr="00292154">
        <w:rPr>
          <w:rFonts w:ascii="Arial" w:hAnsi="Arial" w:cs="Arial"/>
          <w:b/>
        </w:rPr>
        <w:t>als</w:t>
      </w:r>
      <w:r w:rsidRPr="00292154">
        <w:rPr>
          <w:rFonts w:ascii="Arial" w:hAnsi="Arial" w:cs="Arial"/>
          <w:b/>
        </w:rPr>
        <w:t xml:space="preserve"> </w:t>
      </w:r>
    </w:p>
    <w:p w:rsidR="007D1C3A" w:rsidRPr="00292154" w:rsidRDefault="00934C23" w:rsidP="007D1C3A">
      <w:pPr>
        <w:ind w:firstLine="708"/>
        <w:jc w:val="both"/>
        <w:rPr>
          <w:rFonts w:ascii="Arial" w:hAnsi="Arial" w:cs="Arial"/>
          <w:b/>
        </w:rPr>
      </w:pPr>
      <w:r w:rsidRPr="00292154">
        <w:rPr>
          <w:rFonts w:ascii="Arial" w:hAnsi="Arial" w:cs="Arial"/>
          <w:b/>
        </w:rPr>
        <w:t>Low frequency chip module</w:t>
      </w:r>
      <w:r w:rsidR="007D1C3A" w:rsidRPr="00292154">
        <w:rPr>
          <w:rFonts w:ascii="Arial" w:hAnsi="Arial" w:cs="Arial"/>
          <w:b/>
        </w:rPr>
        <w:t xml:space="preserve"> (125 kHz, 17 pF)</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4"/>
        <w:gridCol w:w="5634"/>
      </w:tblGrid>
      <w:tr w:rsidR="00124F7F" w:rsidRPr="00292154" w:rsidTr="00124F7F">
        <w:tc>
          <w:tcPr>
            <w:tcW w:w="2824" w:type="dxa"/>
            <w:tcBorders>
              <w:top w:val="single" w:sz="4" w:space="0" w:color="auto"/>
              <w:left w:val="single" w:sz="4" w:space="0" w:color="auto"/>
              <w:bottom w:val="single" w:sz="4" w:space="0" w:color="auto"/>
              <w:right w:val="single" w:sz="4" w:space="0" w:color="auto"/>
            </w:tcBorders>
          </w:tcPr>
          <w:p w:rsidR="00124F7F" w:rsidRPr="00292154" w:rsidRDefault="00124F7F" w:rsidP="00124F7F">
            <w:pPr>
              <w:jc w:val="both"/>
              <w:rPr>
                <w:rFonts w:ascii="Arial" w:hAnsi="Arial" w:cs="Arial"/>
              </w:rPr>
            </w:pPr>
            <w:r w:rsidRPr="00292154">
              <w:rPr>
                <w:rFonts w:ascii="Arial" w:hAnsi="Arial" w:cs="Arial"/>
              </w:rPr>
              <w:t>Chip module type</w:t>
            </w:r>
          </w:p>
        </w:tc>
        <w:tc>
          <w:tcPr>
            <w:tcW w:w="5634" w:type="dxa"/>
            <w:tcBorders>
              <w:top w:val="single" w:sz="4" w:space="0" w:color="auto"/>
              <w:left w:val="single" w:sz="4" w:space="0" w:color="auto"/>
              <w:bottom w:val="single" w:sz="4" w:space="0" w:color="auto"/>
              <w:right w:val="single" w:sz="4" w:space="0" w:color="auto"/>
            </w:tcBorders>
          </w:tcPr>
          <w:p w:rsidR="00124F7F" w:rsidRPr="00292154" w:rsidRDefault="00124F7F">
            <w:pPr>
              <w:jc w:val="center"/>
              <w:rPr>
                <w:rFonts w:ascii="Arial" w:hAnsi="Arial" w:cs="Arial"/>
              </w:rPr>
            </w:pPr>
            <w:r w:rsidRPr="00292154">
              <w:rPr>
                <w:rFonts w:ascii="Arial" w:hAnsi="Arial" w:cs="Arial"/>
              </w:rPr>
              <w:t xml:space="preserve">Estimated quantity of </w:t>
            </w:r>
            <w:r w:rsidR="00425A8B" w:rsidRPr="00292154">
              <w:rPr>
                <w:rFonts w:ascii="Arial" w:hAnsi="Arial" w:cs="Arial"/>
              </w:rPr>
              <w:t>Prelaminates</w:t>
            </w:r>
            <w:r w:rsidRPr="00292154">
              <w:rPr>
                <w:rFonts w:ascii="Arial" w:hAnsi="Arial" w:cs="Arial"/>
              </w:rPr>
              <w:t xml:space="preserve"> to be delivered during th</w:t>
            </w:r>
            <w:r w:rsidR="00B44412" w:rsidRPr="00292154">
              <w:rPr>
                <w:rFonts w:ascii="Arial" w:hAnsi="Arial" w:cs="Arial"/>
              </w:rPr>
              <w:t>is</w:t>
            </w:r>
            <w:r w:rsidRPr="00292154">
              <w:rPr>
                <w:rFonts w:ascii="Arial" w:hAnsi="Arial" w:cs="Arial"/>
              </w:rPr>
              <w:t xml:space="preserve"> Framework Agreement</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EM4102</w:t>
            </w:r>
          </w:p>
        </w:tc>
        <w:tc>
          <w:tcPr>
            <w:tcW w:w="5634"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HITAG1</w:t>
            </w:r>
          </w:p>
        </w:tc>
        <w:tc>
          <w:tcPr>
            <w:tcW w:w="5634"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HITAG2</w:t>
            </w:r>
          </w:p>
        </w:tc>
        <w:tc>
          <w:tcPr>
            <w:tcW w:w="5634" w:type="dxa"/>
          </w:tcPr>
          <w:p w:rsidR="007D1C3A" w:rsidRPr="00292154" w:rsidRDefault="007D1C3A" w:rsidP="007D1C3A">
            <w:pPr>
              <w:jc w:val="center"/>
              <w:rPr>
                <w:rFonts w:ascii="Arial" w:hAnsi="Arial" w:cs="Arial"/>
              </w:rPr>
            </w:pPr>
            <w:r w:rsidRPr="00292154">
              <w:rPr>
                <w:rFonts w:ascii="Arial" w:hAnsi="Arial" w:cs="Arial"/>
              </w:rPr>
              <w:t>10 000 pcs</w:t>
            </w:r>
          </w:p>
        </w:tc>
      </w:tr>
    </w:tbl>
    <w:p w:rsidR="007D1C3A" w:rsidRPr="00292154" w:rsidRDefault="007D1C3A" w:rsidP="007D1C3A">
      <w:pPr>
        <w:overflowPunct w:val="0"/>
        <w:autoSpaceDE w:val="0"/>
        <w:autoSpaceDN w:val="0"/>
        <w:adjustRightInd w:val="0"/>
        <w:ind w:left="360"/>
        <w:jc w:val="both"/>
        <w:textAlignment w:val="baseline"/>
        <w:rPr>
          <w:rFonts w:ascii="Arial" w:hAnsi="Arial" w:cs="Arial"/>
          <w:b/>
        </w:rPr>
      </w:pPr>
    </w:p>
    <w:p w:rsidR="007D1C3A" w:rsidRPr="00292154" w:rsidRDefault="007D1C3A" w:rsidP="007D1C3A">
      <w:pPr>
        <w:jc w:val="both"/>
        <w:rPr>
          <w:rFonts w:ascii="Arial" w:hAnsi="Arial" w:cs="Arial"/>
          <w:b/>
        </w:rPr>
      </w:pPr>
      <w:r w:rsidRPr="00292154">
        <w:rPr>
          <w:rFonts w:ascii="Arial" w:hAnsi="Arial" w:cs="Arial"/>
          <w:b/>
        </w:rPr>
        <w:t xml:space="preserve">            </w:t>
      </w:r>
      <w:r w:rsidR="00934C23" w:rsidRPr="00292154">
        <w:rPr>
          <w:rFonts w:ascii="Arial" w:hAnsi="Arial" w:cs="Arial"/>
          <w:b/>
        </w:rPr>
        <w:t>High frequency chip module</w:t>
      </w:r>
      <w:r w:rsidRPr="00292154">
        <w:rPr>
          <w:rFonts w:ascii="Arial" w:hAnsi="Arial" w:cs="Arial"/>
          <w:b/>
          <w:bCs/>
        </w:rPr>
        <w:t xml:space="preserve"> (13,56 MHz, 17 pF)</w:t>
      </w:r>
      <w:r w:rsidRPr="00292154">
        <w:rPr>
          <w:rFonts w:ascii="Arial" w:hAnsi="Arial" w:cs="Arial"/>
          <w:b/>
        </w:rPr>
        <w:t xml:space="preserve">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4"/>
        <w:gridCol w:w="5634"/>
      </w:tblGrid>
      <w:tr w:rsidR="007D1C3A" w:rsidRPr="00292154" w:rsidTr="007D1C3A">
        <w:tc>
          <w:tcPr>
            <w:tcW w:w="2824" w:type="dxa"/>
            <w:shd w:val="clear" w:color="auto" w:fill="auto"/>
            <w:vAlign w:val="center"/>
          </w:tcPr>
          <w:p w:rsidR="007D1C3A" w:rsidRPr="00292154" w:rsidRDefault="00934C23" w:rsidP="00934C23">
            <w:pPr>
              <w:jc w:val="center"/>
              <w:rPr>
                <w:rFonts w:ascii="Arial" w:hAnsi="Arial" w:cs="Arial"/>
                <w:b/>
              </w:rPr>
            </w:pPr>
            <w:r w:rsidRPr="00292154">
              <w:rPr>
                <w:rFonts w:ascii="Arial" w:hAnsi="Arial" w:cs="Arial"/>
                <w:b/>
              </w:rPr>
              <w:t>Chip module type</w:t>
            </w:r>
          </w:p>
        </w:tc>
        <w:tc>
          <w:tcPr>
            <w:tcW w:w="5634" w:type="dxa"/>
            <w:shd w:val="clear" w:color="auto" w:fill="auto"/>
          </w:tcPr>
          <w:p w:rsidR="007D1C3A" w:rsidRPr="00292154" w:rsidRDefault="00934C23" w:rsidP="007D1C3A">
            <w:pPr>
              <w:jc w:val="center"/>
              <w:rPr>
                <w:rFonts w:ascii="Arial" w:hAnsi="Arial" w:cs="Arial"/>
                <w:b/>
              </w:rPr>
            </w:pPr>
            <w:r w:rsidRPr="00292154">
              <w:rPr>
                <w:rFonts w:ascii="Arial" w:hAnsi="Arial" w:cs="Arial"/>
                <w:b/>
              </w:rPr>
              <w:t xml:space="preserve">Estimated quantity of </w:t>
            </w:r>
            <w:r w:rsidR="00425A8B" w:rsidRPr="00292154">
              <w:rPr>
                <w:rFonts w:ascii="Arial" w:hAnsi="Arial" w:cs="Arial"/>
                <w:b/>
              </w:rPr>
              <w:t>Prelaminates</w:t>
            </w:r>
            <w:r w:rsidRPr="00292154">
              <w:rPr>
                <w:rFonts w:ascii="Arial" w:hAnsi="Arial" w:cs="Arial"/>
                <w:b/>
              </w:rPr>
              <w:t xml:space="preserve"> to be delivered during th</w:t>
            </w:r>
            <w:r w:rsidR="0071437E" w:rsidRPr="00292154">
              <w:rPr>
                <w:rFonts w:ascii="Arial" w:hAnsi="Arial" w:cs="Arial"/>
                <w:b/>
              </w:rPr>
              <w:t>is</w:t>
            </w:r>
            <w:r w:rsidRPr="00292154">
              <w:rPr>
                <w:rFonts w:ascii="Arial" w:hAnsi="Arial" w:cs="Arial"/>
                <w:b/>
              </w:rPr>
              <w:t xml:space="preserve"> Framework Agreement</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Mifare Classic 1kB</w:t>
            </w:r>
          </w:p>
        </w:tc>
        <w:tc>
          <w:tcPr>
            <w:tcW w:w="5634" w:type="dxa"/>
          </w:tcPr>
          <w:p w:rsidR="007D1C3A" w:rsidRPr="00292154" w:rsidRDefault="007D1C3A" w:rsidP="007D1C3A">
            <w:pPr>
              <w:jc w:val="center"/>
              <w:rPr>
                <w:rFonts w:ascii="Arial" w:hAnsi="Arial" w:cs="Arial"/>
              </w:rPr>
            </w:pPr>
            <w:r w:rsidRPr="00292154">
              <w:rPr>
                <w:rFonts w:ascii="Arial" w:hAnsi="Arial" w:cs="Arial"/>
              </w:rPr>
              <w:t>20 000 pcs</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Mifare Classic 4kB</w:t>
            </w:r>
          </w:p>
        </w:tc>
        <w:tc>
          <w:tcPr>
            <w:tcW w:w="5634" w:type="dxa"/>
          </w:tcPr>
          <w:p w:rsidR="007D1C3A" w:rsidRPr="00292154" w:rsidRDefault="007D1C3A" w:rsidP="007D1C3A">
            <w:pPr>
              <w:jc w:val="center"/>
              <w:rPr>
                <w:rFonts w:ascii="Arial" w:hAnsi="Arial" w:cs="Arial"/>
              </w:rPr>
            </w:pPr>
            <w:r w:rsidRPr="00292154">
              <w:rPr>
                <w:rFonts w:ascii="Arial" w:hAnsi="Arial" w:cs="Arial"/>
              </w:rPr>
              <w:t>20 000 pcs</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Mifare Plus X 2kB</w:t>
            </w:r>
          </w:p>
        </w:tc>
        <w:tc>
          <w:tcPr>
            <w:tcW w:w="5634"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Mifare Plus X 4kB</w:t>
            </w:r>
          </w:p>
        </w:tc>
        <w:tc>
          <w:tcPr>
            <w:tcW w:w="5634"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Mifare DESfire ev1 2kB</w:t>
            </w:r>
          </w:p>
        </w:tc>
        <w:tc>
          <w:tcPr>
            <w:tcW w:w="5634" w:type="dxa"/>
          </w:tcPr>
          <w:p w:rsidR="007D1C3A" w:rsidRPr="00292154" w:rsidRDefault="007D1C3A" w:rsidP="007D1C3A">
            <w:pPr>
              <w:jc w:val="center"/>
              <w:rPr>
                <w:rFonts w:ascii="Arial" w:hAnsi="Arial" w:cs="Arial"/>
              </w:rPr>
            </w:pPr>
            <w:r w:rsidRPr="00292154">
              <w:rPr>
                <w:rFonts w:ascii="Arial" w:hAnsi="Arial" w:cs="Arial"/>
              </w:rPr>
              <w:t>4 000 pcs</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Mifare DESfire ev1 4kB</w:t>
            </w:r>
          </w:p>
        </w:tc>
        <w:tc>
          <w:tcPr>
            <w:tcW w:w="5634" w:type="dxa"/>
          </w:tcPr>
          <w:p w:rsidR="007D1C3A" w:rsidRPr="00292154" w:rsidRDefault="007D1C3A" w:rsidP="007D1C3A">
            <w:pPr>
              <w:jc w:val="center"/>
              <w:rPr>
                <w:rFonts w:ascii="Arial" w:hAnsi="Arial" w:cs="Arial"/>
              </w:rPr>
            </w:pPr>
            <w:r w:rsidRPr="00292154">
              <w:rPr>
                <w:rFonts w:ascii="Arial" w:hAnsi="Arial" w:cs="Arial"/>
              </w:rPr>
              <w:t>20 000 pcs</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Mifare DESfire ev1 8kB</w:t>
            </w:r>
          </w:p>
        </w:tc>
        <w:tc>
          <w:tcPr>
            <w:tcW w:w="5634" w:type="dxa"/>
          </w:tcPr>
          <w:p w:rsidR="007D1C3A" w:rsidRPr="00292154" w:rsidRDefault="007D1C3A" w:rsidP="007D1C3A">
            <w:pPr>
              <w:jc w:val="center"/>
              <w:rPr>
                <w:rFonts w:ascii="Arial" w:hAnsi="Arial" w:cs="Arial"/>
              </w:rPr>
            </w:pPr>
            <w:r w:rsidRPr="00292154">
              <w:rPr>
                <w:rFonts w:ascii="Arial" w:hAnsi="Arial" w:cs="Arial"/>
              </w:rPr>
              <w:t>20 000 pcs</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Mifare DESfire ev2 2kB</w:t>
            </w:r>
          </w:p>
        </w:tc>
        <w:tc>
          <w:tcPr>
            <w:tcW w:w="5634" w:type="dxa"/>
          </w:tcPr>
          <w:p w:rsidR="007D1C3A" w:rsidRPr="00292154" w:rsidRDefault="007D1C3A" w:rsidP="007D1C3A">
            <w:pPr>
              <w:jc w:val="center"/>
              <w:rPr>
                <w:rFonts w:ascii="Arial" w:hAnsi="Arial" w:cs="Arial"/>
              </w:rPr>
            </w:pPr>
            <w:r w:rsidRPr="00292154">
              <w:rPr>
                <w:rFonts w:ascii="Arial" w:hAnsi="Arial" w:cs="Arial"/>
              </w:rPr>
              <w:t>4 000 pcs</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Mifare DESfire ev2 4kB</w:t>
            </w:r>
          </w:p>
        </w:tc>
        <w:tc>
          <w:tcPr>
            <w:tcW w:w="5634" w:type="dxa"/>
          </w:tcPr>
          <w:p w:rsidR="007D1C3A" w:rsidRPr="00292154" w:rsidRDefault="007D1C3A" w:rsidP="007D1C3A">
            <w:pPr>
              <w:jc w:val="center"/>
              <w:rPr>
                <w:rFonts w:ascii="Arial" w:hAnsi="Arial" w:cs="Arial"/>
              </w:rPr>
            </w:pPr>
            <w:r w:rsidRPr="00292154">
              <w:rPr>
                <w:rFonts w:ascii="Arial" w:hAnsi="Arial" w:cs="Arial"/>
              </w:rPr>
              <w:t>20 000 pcs</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Mifare DESfire ev2 8kB</w:t>
            </w:r>
          </w:p>
        </w:tc>
        <w:tc>
          <w:tcPr>
            <w:tcW w:w="5634" w:type="dxa"/>
          </w:tcPr>
          <w:p w:rsidR="007D1C3A" w:rsidRPr="00292154" w:rsidRDefault="007D1C3A" w:rsidP="007D1C3A">
            <w:pPr>
              <w:jc w:val="center"/>
              <w:rPr>
                <w:rFonts w:ascii="Arial" w:hAnsi="Arial" w:cs="Arial"/>
              </w:rPr>
            </w:pPr>
            <w:r w:rsidRPr="00292154">
              <w:rPr>
                <w:rFonts w:ascii="Arial" w:hAnsi="Arial" w:cs="Arial"/>
              </w:rPr>
              <w:t>20 000 pcs</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Mifare DESfire ev3 2kB</w:t>
            </w:r>
          </w:p>
        </w:tc>
        <w:tc>
          <w:tcPr>
            <w:tcW w:w="5634" w:type="dxa"/>
          </w:tcPr>
          <w:p w:rsidR="007D1C3A" w:rsidRPr="00292154" w:rsidRDefault="007D1C3A" w:rsidP="007D1C3A">
            <w:pPr>
              <w:jc w:val="center"/>
              <w:rPr>
                <w:rFonts w:ascii="Arial" w:hAnsi="Arial" w:cs="Arial"/>
              </w:rPr>
            </w:pPr>
            <w:r w:rsidRPr="00292154">
              <w:rPr>
                <w:rFonts w:ascii="Arial" w:hAnsi="Arial" w:cs="Arial"/>
              </w:rPr>
              <w:t>5 000 pcs</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Mifare DESfire ev3 4kB</w:t>
            </w:r>
          </w:p>
        </w:tc>
        <w:tc>
          <w:tcPr>
            <w:tcW w:w="5634" w:type="dxa"/>
          </w:tcPr>
          <w:p w:rsidR="007D1C3A" w:rsidRPr="00292154" w:rsidRDefault="007D1C3A" w:rsidP="007D1C3A">
            <w:pPr>
              <w:jc w:val="center"/>
              <w:rPr>
                <w:rFonts w:ascii="Arial" w:hAnsi="Arial" w:cs="Arial"/>
              </w:rPr>
            </w:pPr>
            <w:r w:rsidRPr="00292154">
              <w:rPr>
                <w:rFonts w:ascii="Arial" w:hAnsi="Arial" w:cs="Arial"/>
              </w:rPr>
              <w:t>5 000 pcs</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Mifare DESfire ev3 8kB</w:t>
            </w:r>
          </w:p>
        </w:tc>
        <w:tc>
          <w:tcPr>
            <w:tcW w:w="5634" w:type="dxa"/>
          </w:tcPr>
          <w:p w:rsidR="007D1C3A" w:rsidRPr="00292154" w:rsidRDefault="007D1C3A" w:rsidP="007D1C3A">
            <w:pPr>
              <w:jc w:val="center"/>
              <w:rPr>
                <w:rFonts w:ascii="Arial" w:hAnsi="Arial" w:cs="Arial"/>
              </w:rPr>
            </w:pPr>
            <w:r w:rsidRPr="00292154">
              <w:rPr>
                <w:rFonts w:ascii="Arial" w:hAnsi="Arial" w:cs="Arial"/>
              </w:rPr>
              <w:t>5 000 pcs</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Mifare DESfire ev3c 2kB</w:t>
            </w:r>
          </w:p>
        </w:tc>
        <w:tc>
          <w:tcPr>
            <w:tcW w:w="5634" w:type="dxa"/>
          </w:tcPr>
          <w:p w:rsidR="007D1C3A" w:rsidRPr="00292154" w:rsidRDefault="007D1C3A" w:rsidP="007D1C3A">
            <w:pPr>
              <w:jc w:val="center"/>
              <w:rPr>
                <w:rFonts w:ascii="Arial" w:hAnsi="Arial" w:cs="Arial"/>
              </w:rPr>
            </w:pPr>
            <w:r w:rsidRPr="00292154">
              <w:rPr>
                <w:rFonts w:ascii="Arial" w:hAnsi="Arial" w:cs="Arial"/>
              </w:rPr>
              <w:t>5 000 pcs</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Mifare DESfire ev3c 4kB</w:t>
            </w:r>
          </w:p>
        </w:tc>
        <w:tc>
          <w:tcPr>
            <w:tcW w:w="5634" w:type="dxa"/>
          </w:tcPr>
          <w:p w:rsidR="007D1C3A" w:rsidRPr="00292154" w:rsidRDefault="007D1C3A" w:rsidP="007D1C3A">
            <w:pPr>
              <w:jc w:val="center"/>
              <w:rPr>
                <w:rFonts w:ascii="Arial" w:hAnsi="Arial" w:cs="Arial"/>
              </w:rPr>
            </w:pPr>
            <w:r w:rsidRPr="00292154">
              <w:rPr>
                <w:rFonts w:ascii="Arial" w:hAnsi="Arial" w:cs="Arial"/>
              </w:rPr>
              <w:t>5 000 pcs</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Mifare DESfire ev3c 8kB</w:t>
            </w:r>
          </w:p>
        </w:tc>
        <w:tc>
          <w:tcPr>
            <w:tcW w:w="5634" w:type="dxa"/>
          </w:tcPr>
          <w:p w:rsidR="007D1C3A" w:rsidRPr="00292154" w:rsidRDefault="007D1C3A" w:rsidP="007D1C3A">
            <w:pPr>
              <w:jc w:val="center"/>
              <w:rPr>
                <w:rFonts w:ascii="Arial" w:hAnsi="Arial" w:cs="Arial"/>
              </w:rPr>
            </w:pPr>
            <w:r w:rsidRPr="00292154">
              <w:rPr>
                <w:rFonts w:ascii="Arial" w:hAnsi="Arial" w:cs="Arial"/>
              </w:rPr>
              <w:t>5 000 pcs</w:t>
            </w:r>
          </w:p>
        </w:tc>
      </w:tr>
    </w:tbl>
    <w:p w:rsidR="007D1C3A" w:rsidRPr="00292154" w:rsidRDefault="007D1C3A" w:rsidP="007D1C3A">
      <w:pPr>
        <w:overflowPunct w:val="0"/>
        <w:autoSpaceDE w:val="0"/>
        <w:autoSpaceDN w:val="0"/>
        <w:adjustRightInd w:val="0"/>
        <w:jc w:val="both"/>
        <w:textAlignment w:val="baseline"/>
        <w:rPr>
          <w:rFonts w:ascii="Arial" w:hAnsi="Arial" w:cs="Arial"/>
          <w:b/>
        </w:rPr>
      </w:pPr>
      <w:r w:rsidRPr="00292154">
        <w:rPr>
          <w:rFonts w:ascii="Arial" w:hAnsi="Arial" w:cs="Arial"/>
          <w:b/>
        </w:rPr>
        <w:t xml:space="preserve">            </w:t>
      </w:r>
    </w:p>
    <w:p w:rsidR="00124F7F" w:rsidRPr="00292154" w:rsidRDefault="00124F7F" w:rsidP="00124F7F">
      <w:pPr>
        <w:ind w:firstLine="708"/>
        <w:jc w:val="both"/>
        <w:rPr>
          <w:rFonts w:ascii="Arial" w:hAnsi="Arial" w:cs="Arial"/>
          <w:b/>
        </w:rPr>
      </w:pPr>
      <w:r w:rsidRPr="00292154">
        <w:rPr>
          <w:rFonts w:ascii="Arial" w:hAnsi="Arial" w:cs="Arial"/>
          <w:b/>
        </w:rPr>
        <w:t xml:space="preserve">Combination of 2 types of chip modules (Hybrid </w:t>
      </w:r>
      <w:r w:rsidR="00425A8B" w:rsidRPr="00292154">
        <w:rPr>
          <w:rFonts w:ascii="Arial" w:hAnsi="Arial" w:cs="Arial"/>
          <w:b/>
        </w:rPr>
        <w:t>Prelaminates</w:t>
      </w:r>
      <w:r w:rsidRPr="00292154">
        <w:rPr>
          <w:rFonts w:ascii="Arial" w:hAnsi="Arial" w:cs="Arial"/>
          <w:b/>
        </w:rPr>
        <w:t xml:space="preserve">, 17 pF)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142"/>
        <w:gridCol w:w="1701"/>
        <w:gridCol w:w="3933"/>
      </w:tblGrid>
      <w:tr w:rsidR="00124F7F" w:rsidRPr="00292154" w:rsidTr="00124F7F">
        <w:tc>
          <w:tcPr>
            <w:tcW w:w="4525" w:type="dxa"/>
            <w:gridSpan w:val="3"/>
            <w:shd w:val="clear" w:color="auto" w:fill="auto"/>
          </w:tcPr>
          <w:p w:rsidR="00124F7F" w:rsidRPr="00292154" w:rsidRDefault="00124F7F" w:rsidP="001F063B">
            <w:pPr>
              <w:jc w:val="center"/>
              <w:rPr>
                <w:rFonts w:ascii="Arial" w:hAnsi="Arial" w:cs="Arial"/>
                <w:b/>
              </w:rPr>
            </w:pPr>
            <w:r w:rsidRPr="00292154">
              <w:rPr>
                <w:rFonts w:ascii="Arial" w:hAnsi="Arial" w:cs="Arial"/>
                <w:b/>
              </w:rPr>
              <w:t>Combination of chip modules</w:t>
            </w:r>
          </w:p>
          <w:p w:rsidR="00124F7F" w:rsidRPr="00292154" w:rsidRDefault="00124F7F" w:rsidP="001F063B">
            <w:pPr>
              <w:jc w:val="center"/>
              <w:rPr>
                <w:rFonts w:ascii="Arial" w:hAnsi="Arial" w:cs="Arial"/>
                <w:b/>
              </w:rPr>
            </w:pPr>
          </w:p>
        </w:tc>
        <w:tc>
          <w:tcPr>
            <w:tcW w:w="3933" w:type="dxa"/>
            <w:vMerge w:val="restart"/>
            <w:shd w:val="clear" w:color="auto" w:fill="auto"/>
          </w:tcPr>
          <w:p w:rsidR="00124F7F" w:rsidRPr="00292154" w:rsidRDefault="00124F7F" w:rsidP="001F063B">
            <w:pPr>
              <w:jc w:val="center"/>
              <w:rPr>
                <w:rFonts w:ascii="Arial" w:hAnsi="Arial" w:cs="Arial"/>
                <w:b/>
              </w:rPr>
            </w:pPr>
            <w:r w:rsidRPr="00292154">
              <w:rPr>
                <w:rFonts w:ascii="Arial" w:hAnsi="Arial" w:cs="Arial"/>
                <w:b/>
              </w:rPr>
              <w:t xml:space="preserve">Estimated quantity of </w:t>
            </w:r>
            <w:r w:rsidR="00425A8B" w:rsidRPr="00292154">
              <w:rPr>
                <w:rFonts w:ascii="Arial" w:hAnsi="Arial" w:cs="Arial"/>
                <w:b/>
              </w:rPr>
              <w:t>Prelaminates</w:t>
            </w:r>
            <w:r w:rsidRPr="00292154">
              <w:rPr>
                <w:rFonts w:ascii="Arial" w:hAnsi="Arial" w:cs="Arial"/>
                <w:b/>
              </w:rPr>
              <w:t xml:space="preserve"> to be delivered during th</w:t>
            </w:r>
            <w:r w:rsidR="0071437E" w:rsidRPr="00292154">
              <w:rPr>
                <w:rFonts w:ascii="Arial" w:hAnsi="Arial" w:cs="Arial"/>
                <w:b/>
              </w:rPr>
              <w:t>is</w:t>
            </w:r>
            <w:r w:rsidRPr="00292154">
              <w:rPr>
                <w:rFonts w:ascii="Arial" w:hAnsi="Arial" w:cs="Arial"/>
                <w:b/>
              </w:rPr>
              <w:t xml:space="preserve"> Framework Agreement (numbers in pieces of the given combination - 1pcs of </w:t>
            </w:r>
            <w:r w:rsidR="00425A8B" w:rsidRPr="00292154">
              <w:rPr>
                <w:rFonts w:ascii="Arial" w:hAnsi="Arial" w:cs="Arial"/>
                <w:b/>
              </w:rPr>
              <w:t>Prelaminates</w:t>
            </w:r>
            <w:r w:rsidRPr="00292154">
              <w:rPr>
                <w:rFonts w:ascii="Arial" w:hAnsi="Arial" w:cs="Arial"/>
                <w:b/>
              </w:rPr>
              <w:t xml:space="preserve"> = combination of 2 chip modules)</w:t>
            </w:r>
          </w:p>
        </w:tc>
      </w:tr>
      <w:tr w:rsidR="00124F7F" w:rsidRPr="00292154" w:rsidTr="00124F7F">
        <w:tc>
          <w:tcPr>
            <w:tcW w:w="2682" w:type="dxa"/>
          </w:tcPr>
          <w:p w:rsidR="00124F7F" w:rsidRPr="00292154" w:rsidRDefault="00124F7F" w:rsidP="00124F7F">
            <w:pPr>
              <w:jc w:val="both"/>
              <w:rPr>
                <w:rFonts w:ascii="Arial" w:hAnsi="Arial" w:cs="Arial"/>
                <w:b/>
              </w:rPr>
            </w:pPr>
            <w:r w:rsidRPr="00292154">
              <w:rPr>
                <w:rFonts w:ascii="Arial" w:hAnsi="Arial" w:cs="Arial"/>
                <w:b/>
              </w:rPr>
              <w:t>1ˢͭ type of chip module</w:t>
            </w:r>
          </w:p>
        </w:tc>
        <w:tc>
          <w:tcPr>
            <w:tcW w:w="1843" w:type="dxa"/>
            <w:gridSpan w:val="2"/>
          </w:tcPr>
          <w:p w:rsidR="00124F7F" w:rsidRPr="00292154" w:rsidRDefault="00124F7F" w:rsidP="001F063B">
            <w:pPr>
              <w:jc w:val="center"/>
              <w:rPr>
                <w:rFonts w:ascii="Arial" w:hAnsi="Arial" w:cs="Arial"/>
                <w:b/>
              </w:rPr>
            </w:pPr>
            <w:r w:rsidRPr="00292154">
              <w:rPr>
                <w:rFonts w:ascii="Arial" w:hAnsi="Arial" w:cs="Arial"/>
                <w:b/>
              </w:rPr>
              <w:t>2ⁿͩ type of chip module</w:t>
            </w:r>
          </w:p>
        </w:tc>
        <w:tc>
          <w:tcPr>
            <w:tcW w:w="3933" w:type="dxa"/>
            <w:vMerge/>
          </w:tcPr>
          <w:p w:rsidR="00124F7F" w:rsidRPr="00292154" w:rsidRDefault="00124F7F" w:rsidP="001F063B">
            <w:pPr>
              <w:jc w:val="center"/>
              <w:rPr>
                <w:rFonts w:ascii="Arial" w:hAnsi="Arial" w:cs="Arial"/>
              </w:rPr>
            </w:pPr>
          </w:p>
        </w:tc>
      </w:tr>
      <w:tr w:rsidR="007D1C3A" w:rsidRPr="00292154" w:rsidTr="00124F7F">
        <w:tc>
          <w:tcPr>
            <w:tcW w:w="2824" w:type="dxa"/>
            <w:gridSpan w:val="2"/>
          </w:tcPr>
          <w:p w:rsidR="007D1C3A" w:rsidRPr="00292154" w:rsidRDefault="007D1C3A" w:rsidP="007D1C3A">
            <w:pPr>
              <w:rPr>
                <w:rFonts w:ascii="Arial" w:hAnsi="Arial" w:cs="Arial"/>
              </w:rPr>
            </w:pPr>
            <w:r w:rsidRPr="00292154">
              <w:rPr>
                <w:rFonts w:ascii="Arial" w:hAnsi="Arial" w:cs="Arial"/>
              </w:rPr>
              <w:t>Mifare Classic 1kB</w:t>
            </w:r>
          </w:p>
        </w:tc>
        <w:tc>
          <w:tcPr>
            <w:tcW w:w="1701" w:type="dxa"/>
          </w:tcPr>
          <w:p w:rsidR="007D1C3A" w:rsidRPr="00292154" w:rsidRDefault="007D1C3A" w:rsidP="007D1C3A">
            <w:pPr>
              <w:jc w:val="center"/>
              <w:rPr>
                <w:rFonts w:ascii="Arial" w:hAnsi="Arial" w:cs="Arial"/>
              </w:rPr>
            </w:pPr>
            <w:r w:rsidRPr="00292154">
              <w:rPr>
                <w:rFonts w:ascii="Arial" w:hAnsi="Arial" w:cs="Arial"/>
              </w:rPr>
              <w:t>EM4102</w:t>
            </w:r>
          </w:p>
        </w:tc>
        <w:tc>
          <w:tcPr>
            <w:tcW w:w="3933" w:type="dxa"/>
          </w:tcPr>
          <w:p w:rsidR="007D1C3A" w:rsidRPr="00292154" w:rsidRDefault="007D1C3A" w:rsidP="007D1C3A">
            <w:pPr>
              <w:jc w:val="center"/>
              <w:rPr>
                <w:rFonts w:ascii="Arial" w:hAnsi="Arial" w:cs="Arial"/>
              </w:rPr>
            </w:pPr>
            <w:r w:rsidRPr="00292154">
              <w:rPr>
                <w:rFonts w:ascii="Arial" w:hAnsi="Arial" w:cs="Arial"/>
              </w:rPr>
              <w:t>5 000 pcs</w:t>
            </w:r>
          </w:p>
        </w:tc>
      </w:tr>
      <w:tr w:rsidR="007D1C3A" w:rsidRPr="00292154" w:rsidTr="00124F7F">
        <w:tc>
          <w:tcPr>
            <w:tcW w:w="2824" w:type="dxa"/>
            <w:gridSpan w:val="2"/>
          </w:tcPr>
          <w:p w:rsidR="007D1C3A" w:rsidRPr="00292154" w:rsidRDefault="007D1C3A" w:rsidP="007D1C3A">
            <w:pPr>
              <w:rPr>
                <w:rFonts w:ascii="Arial" w:hAnsi="Arial" w:cs="Arial"/>
              </w:rPr>
            </w:pPr>
            <w:r w:rsidRPr="00292154">
              <w:rPr>
                <w:rFonts w:ascii="Arial" w:hAnsi="Arial" w:cs="Arial"/>
              </w:rPr>
              <w:t>Mifare Classic 4kB</w:t>
            </w:r>
          </w:p>
        </w:tc>
        <w:tc>
          <w:tcPr>
            <w:tcW w:w="1701" w:type="dxa"/>
          </w:tcPr>
          <w:p w:rsidR="007D1C3A" w:rsidRPr="00292154" w:rsidRDefault="007D1C3A" w:rsidP="007D1C3A">
            <w:pPr>
              <w:jc w:val="center"/>
              <w:rPr>
                <w:rFonts w:ascii="Arial" w:hAnsi="Arial" w:cs="Arial"/>
              </w:rPr>
            </w:pPr>
            <w:r w:rsidRPr="00292154">
              <w:rPr>
                <w:rFonts w:ascii="Arial" w:hAnsi="Arial" w:cs="Arial"/>
              </w:rPr>
              <w:t>EM4102</w:t>
            </w:r>
          </w:p>
        </w:tc>
        <w:tc>
          <w:tcPr>
            <w:tcW w:w="3933" w:type="dxa"/>
          </w:tcPr>
          <w:p w:rsidR="007D1C3A" w:rsidRPr="00292154" w:rsidRDefault="007D1C3A" w:rsidP="007D1C3A">
            <w:pPr>
              <w:jc w:val="center"/>
              <w:rPr>
                <w:rFonts w:ascii="Arial" w:hAnsi="Arial" w:cs="Arial"/>
              </w:rPr>
            </w:pPr>
            <w:r w:rsidRPr="00292154">
              <w:rPr>
                <w:rFonts w:ascii="Arial" w:hAnsi="Arial" w:cs="Arial"/>
              </w:rPr>
              <w:t>5 000 pcs</w:t>
            </w:r>
          </w:p>
        </w:tc>
      </w:tr>
      <w:tr w:rsidR="007D1C3A" w:rsidRPr="00292154" w:rsidTr="00124F7F">
        <w:tc>
          <w:tcPr>
            <w:tcW w:w="2824" w:type="dxa"/>
            <w:gridSpan w:val="2"/>
          </w:tcPr>
          <w:p w:rsidR="007D1C3A" w:rsidRPr="00292154" w:rsidRDefault="007D1C3A" w:rsidP="007D1C3A">
            <w:pPr>
              <w:rPr>
                <w:rFonts w:ascii="Arial" w:hAnsi="Arial" w:cs="Arial"/>
              </w:rPr>
            </w:pPr>
            <w:r w:rsidRPr="00292154">
              <w:rPr>
                <w:rFonts w:ascii="Arial" w:hAnsi="Arial" w:cs="Arial"/>
              </w:rPr>
              <w:t>Mifare DESfire ev1 2kB</w:t>
            </w:r>
          </w:p>
        </w:tc>
        <w:tc>
          <w:tcPr>
            <w:tcW w:w="1701" w:type="dxa"/>
          </w:tcPr>
          <w:p w:rsidR="007D1C3A" w:rsidRPr="00292154" w:rsidRDefault="007D1C3A" w:rsidP="007D1C3A">
            <w:pPr>
              <w:jc w:val="center"/>
              <w:rPr>
                <w:rFonts w:ascii="Arial" w:hAnsi="Arial" w:cs="Arial"/>
              </w:rPr>
            </w:pPr>
            <w:r w:rsidRPr="00292154">
              <w:rPr>
                <w:rFonts w:ascii="Arial" w:hAnsi="Arial" w:cs="Arial"/>
              </w:rPr>
              <w:t>EM4102</w:t>
            </w:r>
          </w:p>
        </w:tc>
        <w:tc>
          <w:tcPr>
            <w:tcW w:w="3933" w:type="dxa"/>
          </w:tcPr>
          <w:p w:rsidR="007D1C3A" w:rsidRPr="00292154" w:rsidRDefault="007D1C3A" w:rsidP="007D1C3A">
            <w:pPr>
              <w:jc w:val="center"/>
              <w:rPr>
                <w:rFonts w:ascii="Arial" w:hAnsi="Arial" w:cs="Arial"/>
              </w:rPr>
            </w:pPr>
            <w:r w:rsidRPr="00292154">
              <w:rPr>
                <w:rFonts w:ascii="Arial" w:hAnsi="Arial" w:cs="Arial"/>
              </w:rPr>
              <w:t>1 000 pcs</w:t>
            </w:r>
          </w:p>
        </w:tc>
      </w:tr>
      <w:tr w:rsidR="007D1C3A" w:rsidRPr="00292154" w:rsidTr="00124F7F">
        <w:tc>
          <w:tcPr>
            <w:tcW w:w="2824" w:type="dxa"/>
            <w:gridSpan w:val="2"/>
          </w:tcPr>
          <w:p w:rsidR="007D1C3A" w:rsidRPr="00292154" w:rsidRDefault="007D1C3A" w:rsidP="007D1C3A">
            <w:pPr>
              <w:rPr>
                <w:rFonts w:ascii="Arial" w:hAnsi="Arial" w:cs="Arial"/>
              </w:rPr>
            </w:pPr>
            <w:r w:rsidRPr="00292154">
              <w:rPr>
                <w:rFonts w:ascii="Arial" w:hAnsi="Arial" w:cs="Arial"/>
              </w:rPr>
              <w:t>Mifare DESfire ev1 4kB</w:t>
            </w:r>
          </w:p>
        </w:tc>
        <w:tc>
          <w:tcPr>
            <w:tcW w:w="1701" w:type="dxa"/>
          </w:tcPr>
          <w:p w:rsidR="007D1C3A" w:rsidRPr="00292154" w:rsidRDefault="007D1C3A" w:rsidP="007D1C3A">
            <w:pPr>
              <w:jc w:val="center"/>
              <w:rPr>
                <w:rFonts w:ascii="Arial" w:hAnsi="Arial" w:cs="Arial"/>
              </w:rPr>
            </w:pPr>
            <w:r w:rsidRPr="00292154">
              <w:rPr>
                <w:rFonts w:ascii="Arial" w:hAnsi="Arial" w:cs="Arial"/>
              </w:rPr>
              <w:t>EM4102</w:t>
            </w:r>
          </w:p>
        </w:tc>
        <w:tc>
          <w:tcPr>
            <w:tcW w:w="3933" w:type="dxa"/>
          </w:tcPr>
          <w:p w:rsidR="007D1C3A" w:rsidRPr="00292154" w:rsidRDefault="007D1C3A" w:rsidP="007D1C3A">
            <w:pPr>
              <w:jc w:val="center"/>
              <w:rPr>
                <w:rFonts w:ascii="Arial" w:hAnsi="Arial" w:cs="Arial"/>
              </w:rPr>
            </w:pPr>
            <w:r w:rsidRPr="00292154">
              <w:rPr>
                <w:rFonts w:ascii="Arial" w:hAnsi="Arial" w:cs="Arial"/>
              </w:rPr>
              <w:t>5 000 pcs</w:t>
            </w:r>
          </w:p>
        </w:tc>
      </w:tr>
      <w:tr w:rsidR="007D1C3A" w:rsidRPr="00292154" w:rsidTr="00124F7F">
        <w:tc>
          <w:tcPr>
            <w:tcW w:w="2824" w:type="dxa"/>
            <w:gridSpan w:val="2"/>
          </w:tcPr>
          <w:p w:rsidR="007D1C3A" w:rsidRPr="00292154" w:rsidRDefault="007D1C3A" w:rsidP="007D1C3A">
            <w:pPr>
              <w:rPr>
                <w:rFonts w:ascii="Arial" w:hAnsi="Arial" w:cs="Arial"/>
              </w:rPr>
            </w:pPr>
            <w:r w:rsidRPr="00292154">
              <w:rPr>
                <w:rFonts w:ascii="Arial" w:hAnsi="Arial" w:cs="Arial"/>
              </w:rPr>
              <w:t>Mifare DESfire ev1 8kB</w:t>
            </w:r>
          </w:p>
        </w:tc>
        <w:tc>
          <w:tcPr>
            <w:tcW w:w="1701" w:type="dxa"/>
          </w:tcPr>
          <w:p w:rsidR="007D1C3A" w:rsidRPr="00292154" w:rsidRDefault="007D1C3A" w:rsidP="007D1C3A">
            <w:pPr>
              <w:jc w:val="center"/>
              <w:rPr>
                <w:rFonts w:ascii="Arial" w:hAnsi="Arial" w:cs="Arial"/>
              </w:rPr>
            </w:pPr>
            <w:r w:rsidRPr="00292154">
              <w:rPr>
                <w:rFonts w:ascii="Arial" w:hAnsi="Arial" w:cs="Arial"/>
              </w:rPr>
              <w:t>EM4102</w:t>
            </w:r>
          </w:p>
        </w:tc>
        <w:tc>
          <w:tcPr>
            <w:tcW w:w="3933" w:type="dxa"/>
          </w:tcPr>
          <w:p w:rsidR="007D1C3A" w:rsidRPr="00292154" w:rsidRDefault="007D1C3A" w:rsidP="007D1C3A">
            <w:pPr>
              <w:jc w:val="center"/>
              <w:rPr>
                <w:rFonts w:ascii="Arial" w:hAnsi="Arial" w:cs="Arial"/>
              </w:rPr>
            </w:pPr>
            <w:r w:rsidRPr="00292154">
              <w:rPr>
                <w:rFonts w:ascii="Arial" w:hAnsi="Arial" w:cs="Arial"/>
              </w:rPr>
              <w:t>5 000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ev2 2kB</w:t>
            </w:r>
          </w:p>
        </w:tc>
        <w:tc>
          <w:tcPr>
            <w:tcW w:w="1701" w:type="dxa"/>
          </w:tcPr>
          <w:p w:rsidR="007D1C3A" w:rsidRPr="00292154" w:rsidRDefault="007D1C3A" w:rsidP="007D1C3A">
            <w:pPr>
              <w:jc w:val="center"/>
              <w:rPr>
                <w:rFonts w:ascii="Arial" w:hAnsi="Arial" w:cs="Arial"/>
              </w:rPr>
            </w:pPr>
            <w:r w:rsidRPr="00292154">
              <w:rPr>
                <w:rFonts w:ascii="Arial" w:hAnsi="Arial" w:cs="Arial"/>
              </w:rPr>
              <w:t>EM4102</w:t>
            </w:r>
          </w:p>
        </w:tc>
        <w:tc>
          <w:tcPr>
            <w:tcW w:w="3933" w:type="dxa"/>
          </w:tcPr>
          <w:p w:rsidR="007D1C3A" w:rsidRPr="00292154" w:rsidRDefault="007D1C3A" w:rsidP="007D1C3A">
            <w:pPr>
              <w:jc w:val="center"/>
              <w:rPr>
                <w:rFonts w:ascii="Arial" w:hAnsi="Arial" w:cs="Arial"/>
              </w:rPr>
            </w:pPr>
            <w:r w:rsidRPr="00292154">
              <w:rPr>
                <w:rFonts w:ascii="Arial" w:hAnsi="Arial" w:cs="Arial"/>
              </w:rPr>
              <w:t>1 000 pcs</w:t>
            </w:r>
          </w:p>
        </w:tc>
      </w:tr>
      <w:tr w:rsidR="007D1C3A" w:rsidRPr="00292154" w:rsidTr="00124F7F">
        <w:trPr>
          <w:trHeight w:val="70"/>
        </w:trPr>
        <w:tc>
          <w:tcPr>
            <w:tcW w:w="2824" w:type="dxa"/>
            <w:gridSpan w:val="2"/>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DESfire ev2 4kB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EM4102</w:t>
            </w:r>
          </w:p>
        </w:tc>
        <w:tc>
          <w:tcPr>
            <w:tcW w:w="3933"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5 000 pcs</w:t>
            </w:r>
          </w:p>
        </w:tc>
      </w:tr>
      <w:tr w:rsidR="007D1C3A" w:rsidRPr="00292154" w:rsidTr="00124F7F">
        <w:trPr>
          <w:trHeight w:val="70"/>
        </w:trPr>
        <w:tc>
          <w:tcPr>
            <w:tcW w:w="2824" w:type="dxa"/>
            <w:gridSpan w:val="2"/>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DESfire ev2 8kB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EM4102</w:t>
            </w:r>
          </w:p>
        </w:tc>
        <w:tc>
          <w:tcPr>
            <w:tcW w:w="3933"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5 000 pcs</w:t>
            </w:r>
          </w:p>
        </w:tc>
      </w:tr>
      <w:tr w:rsidR="007D1C3A" w:rsidRPr="00292154" w:rsidTr="00124F7F">
        <w:trPr>
          <w:trHeight w:val="70"/>
        </w:trPr>
        <w:tc>
          <w:tcPr>
            <w:tcW w:w="2824" w:type="dxa"/>
            <w:gridSpan w:val="2"/>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DESfire ev3 2kB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EM4102</w:t>
            </w:r>
          </w:p>
        </w:tc>
        <w:tc>
          <w:tcPr>
            <w:tcW w:w="3933"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1 000 pcs</w:t>
            </w:r>
          </w:p>
        </w:tc>
      </w:tr>
      <w:tr w:rsidR="007D1C3A" w:rsidRPr="00292154" w:rsidTr="00124F7F">
        <w:trPr>
          <w:trHeight w:val="70"/>
        </w:trPr>
        <w:tc>
          <w:tcPr>
            <w:tcW w:w="2824" w:type="dxa"/>
            <w:gridSpan w:val="2"/>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DESfire ev3 4kB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EM4102</w:t>
            </w:r>
          </w:p>
        </w:tc>
        <w:tc>
          <w:tcPr>
            <w:tcW w:w="3933"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c>
          <w:tcPr>
            <w:tcW w:w="2824" w:type="dxa"/>
            <w:gridSpan w:val="2"/>
          </w:tcPr>
          <w:p w:rsidR="007D1C3A" w:rsidRPr="00292154" w:rsidRDefault="007D1C3A" w:rsidP="007D1C3A">
            <w:pPr>
              <w:rPr>
                <w:rFonts w:ascii="Arial" w:hAnsi="Arial" w:cs="Arial"/>
              </w:rPr>
            </w:pPr>
            <w:r w:rsidRPr="00292154">
              <w:rPr>
                <w:rFonts w:ascii="Arial" w:hAnsi="Arial" w:cs="Arial"/>
              </w:rPr>
              <w:t>Mifare DESfire ev3 8kB</w:t>
            </w:r>
          </w:p>
        </w:tc>
        <w:tc>
          <w:tcPr>
            <w:tcW w:w="1701" w:type="dxa"/>
          </w:tcPr>
          <w:p w:rsidR="007D1C3A" w:rsidRPr="00292154" w:rsidRDefault="007D1C3A" w:rsidP="007D1C3A">
            <w:pPr>
              <w:jc w:val="center"/>
              <w:rPr>
                <w:rFonts w:ascii="Arial" w:hAnsi="Arial" w:cs="Arial"/>
              </w:rPr>
            </w:pPr>
            <w:r w:rsidRPr="00292154">
              <w:rPr>
                <w:rFonts w:ascii="Arial" w:hAnsi="Arial" w:cs="Arial"/>
              </w:rPr>
              <w:t>EM4102</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c>
          <w:tcPr>
            <w:tcW w:w="2824" w:type="dxa"/>
            <w:gridSpan w:val="2"/>
          </w:tcPr>
          <w:p w:rsidR="007D1C3A" w:rsidRPr="00292154" w:rsidRDefault="007D1C3A" w:rsidP="007D1C3A">
            <w:pPr>
              <w:rPr>
                <w:rFonts w:ascii="Arial" w:hAnsi="Arial" w:cs="Arial"/>
              </w:rPr>
            </w:pPr>
            <w:r w:rsidRPr="00292154">
              <w:rPr>
                <w:rFonts w:ascii="Arial" w:hAnsi="Arial" w:cs="Arial"/>
              </w:rPr>
              <w:t>Mifare DESfire ev3c 2kB</w:t>
            </w:r>
          </w:p>
        </w:tc>
        <w:tc>
          <w:tcPr>
            <w:tcW w:w="1701" w:type="dxa"/>
          </w:tcPr>
          <w:p w:rsidR="007D1C3A" w:rsidRPr="00292154" w:rsidRDefault="007D1C3A" w:rsidP="007D1C3A">
            <w:pPr>
              <w:jc w:val="center"/>
              <w:rPr>
                <w:rFonts w:ascii="Arial" w:hAnsi="Arial" w:cs="Arial"/>
              </w:rPr>
            </w:pPr>
            <w:r w:rsidRPr="00292154">
              <w:rPr>
                <w:rFonts w:ascii="Arial" w:hAnsi="Arial" w:cs="Arial"/>
              </w:rPr>
              <w:t>EM4102</w:t>
            </w:r>
          </w:p>
        </w:tc>
        <w:tc>
          <w:tcPr>
            <w:tcW w:w="3933" w:type="dxa"/>
          </w:tcPr>
          <w:p w:rsidR="007D1C3A" w:rsidRPr="00292154" w:rsidRDefault="007D1C3A" w:rsidP="007D1C3A">
            <w:pPr>
              <w:jc w:val="center"/>
              <w:rPr>
                <w:rFonts w:ascii="Arial" w:hAnsi="Arial" w:cs="Arial"/>
              </w:rPr>
            </w:pPr>
            <w:r w:rsidRPr="00292154">
              <w:rPr>
                <w:rFonts w:ascii="Arial" w:hAnsi="Arial" w:cs="Arial"/>
              </w:rPr>
              <w:t>1 000 pcs</w:t>
            </w:r>
          </w:p>
        </w:tc>
      </w:tr>
      <w:tr w:rsidR="007D1C3A" w:rsidRPr="00292154" w:rsidTr="00124F7F">
        <w:tc>
          <w:tcPr>
            <w:tcW w:w="2824" w:type="dxa"/>
            <w:gridSpan w:val="2"/>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DESfire ev3c 4kB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EM4102</w:t>
            </w:r>
          </w:p>
        </w:tc>
        <w:tc>
          <w:tcPr>
            <w:tcW w:w="3933"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c>
          <w:tcPr>
            <w:tcW w:w="2824" w:type="dxa"/>
            <w:gridSpan w:val="2"/>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DESfire ev3c 8kB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EM4102</w:t>
            </w:r>
          </w:p>
        </w:tc>
        <w:tc>
          <w:tcPr>
            <w:tcW w:w="3933"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c>
          <w:tcPr>
            <w:tcW w:w="2824" w:type="dxa"/>
            <w:gridSpan w:val="2"/>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Classic 1kB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HITAG1</w:t>
            </w:r>
          </w:p>
        </w:tc>
        <w:tc>
          <w:tcPr>
            <w:tcW w:w="3933"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c>
          <w:tcPr>
            <w:tcW w:w="2824" w:type="dxa"/>
            <w:gridSpan w:val="2"/>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Classic 4kB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HITAG1</w:t>
            </w:r>
          </w:p>
        </w:tc>
        <w:tc>
          <w:tcPr>
            <w:tcW w:w="3933"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c>
          <w:tcPr>
            <w:tcW w:w="2824" w:type="dxa"/>
            <w:gridSpan w:val="2"/>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DESfire ev1 2kB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HITAG1</w:t>
            </w:r>
          </w:p>
        </w:tc>
        <w:tc>
          <w:tcPr>
            <w:tcW w:w="3933"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c>
          <w:tcPr>
            <w:tcW w:w="2824" w:type="dxa"/>
            <w:gridSpan w:val="2"/>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DESfire ev1 4kB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HITAG1</w:t>
            </w:r>
          </w:p>
        </w:tc>
        <w:tc>
          <w:tcPr>
            <w:tcW w:w="3933"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c>
          <w:tcPr>
            <w:tcW w:w="2824" w:type="dxa"/>
            <w:gridSpan w:val="2"/>
          </w:tcPr>
          <w:p w:rsidR="007D1C3A" w:rsidRPr="00292154" w:rsidRDefault="007D1C3A" w:rsidP="007D1C3A">
            <w:pPr>
              <w:rPr>
                <w:rFonts w:ascii="Arial" w:hAnsi="Arial" w:cs="Arial"/>
              </w:rPr>
            </w:pPr>
            <w:r w:rsidRPr="00292154">
              <w:rPr>
                <w:rFonts w:ascii="Arial" w:hAnsi="Arial" w:cs="Arial"/>
              </w:rPr>
              <w:t>Mifare DESfire ev1 8kB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c>
          <w:tcPr>
            <w:tcW w:w="2824" w:type="dxa"/>
            <w:gridSpan w:val="2"/>
          </w:tcPr>
          <w:p w:rsidR="007D1C3A" w:rsidRPr="00292154" w:rsidRDefault="007D1C3A" w:rsidP="007D1C3A">
            <w:pPr>
              <w:rPr>
                <w:rFonts w:ascii="Arial" w:hAnsi="Arial" w:cs="Arial"/>
              </w:rPr>
            </w:pPr>
            <w:r w:rsidRPr="00292154">
              <w:rPr>
                <w:rFonts w:ascii="Arial" w:hAnsi="Arial" w:cs="Arial"/>
              </w:rPr>
              <w:t>Mifare DESfire ev2 2kB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c>
          <w:tcPr>
            <w:tcW w:w="2824" w:type="dxa"/>
            <w:gridSpan w:val="2"/>
          </w:tcPr>
          <w:p w:rsidR="007D1C3A" w:rsidRPr="00292154" w:rsidRDefault="007D1C3A" w:rsidP="007D1C3A">
            <w:pPr>
              <w:rPr>
                <w:rFonts w:ascii="Arial" w:hAnsi="Arial" w:cs="Arial"/>
              </w:rPr>
            </w:pPr>
            <w:r w:rsidRPr="00292154">
              <w:rPr>
                <w:rFonts w:ascii="Arial" w:hAnsi="Arial" w:cs="Arial"/>
              </w:rPr>
              <w:t>Mifare DESfire ev2 4kB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ev2 8kB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ev3 2kB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ev3 4kB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ev3 8kB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ev3c 2kB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ev3c 4kB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ev3c 8kB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Classic 1kB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Classic 4kB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ev1 2kB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3933" w:type="dxa"/>
          </w:tcPr>
          <w:p w:rsidR="007D1C3A" w:rsidRPr="00292154" w:rsidRDefault="007D1C3A" w:rsidP="007D1C3A">
            <w:pPr>
              <w:jc w:val="center"/>
              <w:rPr>
                <w:rFonts w:ascii="Arial" w:hAnsi="Arial" w:cs="Arial"/>
              </w:rPr>
            </w:pPr>
            <w:r w:rsidRPr="00292154">
              <w:rPr>
                <w:rFonts w:ascii="Arial" w:hAnsi="Arial" w:cs="Arial"/>
              </w:rPr>
              <w:t>1 000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ev1 4kB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ev1 8kB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ev2 2kB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3933" w:type="dxa"/>
          </w:tcPr>
          <w:p w:rsidR="007D1C3A" w:rsidRPr="00292154" w:rsidRDefault="007D1C3A" w:rsidP="007D1C3A">
            <w:pPr>
              <w:jc w:val="center"/>
              <w:rPr>
                <w:rFonts w:ascii="Arial" w:hAnsi="Arial" w:cs="Arial"/>
              </w:rPr>
            </w:pPr>
            <w:r w:rsidRPr="00292154">
              <w:rPr>
                <w:rFonts w:ascii="Arial" w:hAnsi="Arial" w:cs="Arial"/>
              </w:rPr>
              <w:t>1 000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ev2 4kB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ev2 8kB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ev3 2kB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3933" w:type="dxa"/>
          </w:tcPr>
          <w:p w:rsidR="007D1C3A" w:rsidRPr="00292154" w:rsidRDefault="007D1C3A" w:rsidP="007D1C3A">
            <w:pPr>
              <w:jc w:val="center"/>
              <w:rPr>
                <w:rFonts w:ascii="Arial" w:hAnsi="Arial" w:cs="Arial"/>
              </w:rPr>
            </w:pPr>
            <w:r w:rsidRPr="00292154">
              <w:rPr>
                <w:rFonts w:ascii="Arial" w:hAnsi="Arial" w:cs="Arial"/>
              </w:rPr>
              <w:t>1 000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ev3 4kB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ev3 8kB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ev3c 2kB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3933" w:type="dxa"/>
          </w:tcPr>
          <w:p w:rsidR="007D1C3A" w:rsidRPr="00292154" w:rsidRDefault="007D1C3A" w:rsidP="007D1C3A">
            <w:pPr>
              <w:jc w:val="center"/>
              <w:rPr>
                <w:rFonts w:ascii="Arial" w:hAnsi="Arial" w:cs="Arial"/>
              </w:rPr>
            </w:pPr>
            <w:r w:rsidRPr="00292154">
              <w:rPr>
                <w:rFonts w:ascii="Arial" w:hAnsi="Arial" w:cs="Arial"/>
              </w:rPr>
              <w:t>1 000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ev3c 4kB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ev3c 8kB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bl>
    <w:p w:rsidR="00920C4C" w:rsidRPr="00292154" w:rsidRDefault="00920C4C" w:rsidP="00920C4C">
      <w:pPr>
        <w:pStyle w:val="BodyText21"/>
        <w:spacing w:line="276" w:lineRule="auto"/>
        <w:ind w:left="1109" w:firstLine="0"/>
        <w:rPr>
          <w:rFonts w:ascii="Arial" w:hAnsi="Arial" w:cs="Arial"/>
          <w:sz w:val="22"/>
          <w:szCs w:val="22"/>
          <w:lang w:val="en-GB"/>
        </w:rPr>
      </w:pPr>
    </w:p>
    <w:p w:rsidR="007D1C3A" w:rsidRPr="00292154" w:rsidRDefault="00124F7F" w:rsidP="00124F7F">
      <w:pPr>
        <w:pStyle w:val="Odstavecseseznamem"/>
        <w:numPr>
          <w:ilvl w:val="0"/>
          <w:numId w:val="2"/>
        </w:numPr>
        <w:spacing w:after="120"/>
        <w:ind w:left="425" w:hanging="425"/>
        <w:contextualSpacing w:val="0"/>
        <w:jc w:val="both"/>
        <w:rPr>
          <w:rFonts w:ascii="Arial" w:hAnsi="Arial"/>
          <w:color w:val="000000"/>
        </w:rPr>
      </w:pPr>
      <w:r w:rsidRPr="00292154">
        <w:rPr>
          <w:rFonts w:ascii="Arial" w:hAnsi="Arial"/>
          <w:color w:val="000000"/>
        </w:rPr>
        <w:t xml:space="preserve">The quantities of </w:t>
      </w:r>
      <w:r w:rsidR="00425A8B" w:rsidRPr="00292154">
        <w:rPr>
          <w:rFonts w:ascii="Arial" w:hAnsi="Arial"/>
          <w:color w:val="000000"/>
        </w:rPr>
        <w:t>Prelaminates</w:t>
      </w:r>
      <w:r w:rsidRPr="00292154">
        <w:rPr>
          <w:rFonts w:ascii="Arial" w:hAnsi="Arial"/>
          <w:color w:val="000000"/>
        </w:rPr>
        <w:t xml:space="preserve"> referred to in paragraph 2 of this Article are only estimated and the Buyer is not obliged to take these quantities.</w:t>
      </w:r>
    </w:p>
    <w:bookmarkEnd w:id="4"/>
    <w:p w:rsidR="001B02D4" w:rsidRPr="00292154" w:rsidRDefault="001B02D4" w:rsidP="006463D8">
      <w:pPr>
        <w:pStyle w:val="Odstavecseseznamem"/>
        <w:numPr>
          <w:ilvl w:val="0"/>
          <w:numId w:val="2"/>
        </w:numPr>
        <w:spacing w:after="120"/>
        <w:ind w:left="425" w:hanging="425"/>
        <w:contextualSpacing w:val="0"/>
        <w:jc w:val="both"/>
        <w:rPr>
          <w:rFonts w:ascii="Arial" w:hAnsi="Arial" w:cs="Arial"/>
        </w:rPr>
      </w:pPr>
      <w:r w:rsidRPr="00292154">
        <w:rPr>
          <w:rFonts w:ascii="Arial" w:hAnsi="Arial"/>
        </w:rPr>
        <w:t xml:space="preserve">The Buyer undertakes to accept the Goods, duly and timely delivered as regards the required quantity and type of the Goods, on the required delivery dates, and to pay for the Goods the price agreed herein. </w:t>
      </w:r>
    </w:p>
    <w:p w:rsidR="00E019A6" w:rsidRPr="00292154" w:rsidRDefault="0021002A" w:rsidP="006463D8">
      <w:pPr>
        <w:pStyle w:val="Odstavecseseznamem"/>
        <w:numPr>
          <w:ilvl w:val="0"/>
          <w:numId w:val="2"/>
        </w:numPr>
        <w:spacing w:after="120"/>
        <w:ind w:left="425" w:hanging="425"/>
        <w:contextualSpacing w:val="0"/>
        <w:jc w:val="both"/>
        <w:rPr>
          <w:rFonts w:ascii="Arial" w:hAnsi="Arial" w:cs="Arial"/>
        </w:rPr>
      </w:pPr>
      <w:bookmarkStart w:id="5" w:name="_Hlk42586714"/>
      <w:r w:rsidRPr="00292154">
        <w:rPr>
          <w:rFonts w:ascii="Arial" w:hAnsi="Arial" w:cs="Arial"/>
        </w:rPr>
        <w:t xml:space="preserve">The Buyer may </w:t>
      </w:r>
      <w:r w:rsidR="0016347E" w:rsidRPr="00292154">
        <w:rPr>
          <w:rFonts w:ascii="Arial" w:hAnsi="Arial" w:cs="Arial"/>
        </w:rPr>
        <w:t>invite</w:t>
      </w:r>
      <w:r w:rsidRPr="00292154">
        <w:rPr>
          <w:rFonts w:ascii="Arial" w:hAnsi="Arial" w:cs="Arial"/>
        </w:rPr>
        <w:t xml:space="preserve"> the Seller to provide performance in accordance with this Framework Agreement</w:t>
      </w:r>
      <w:r w:rsidR="00BF4664" w:rsidRPr="00292154">
        <w:rPr>
          <w:rFonts w:ascii="Arial" w:hAnsi="Arial" w:cs="Arial"/>
        </w:rPr>
        <w:t xml:space="preserve"> </w:t>
      </w:r>
      <w:r w:rsidR="00FD6CDB" w:rsidRPr="00292154">
        <w:rPr>
          <w:rFonts w:ascii="Arial" w:hAnsi="Arial" w:cs="Arial"/>
        </w:rPr>
        <w:t>up to a maximum financial amount of</w:t>
      </w:r>
      <w:r w:rsidR="00F65EDF" w:rsidRPr="00292154">
        <w:rPr>
          <w:rFonts w:ascii="Arial" w:hAnsi="Arial" w:cs="Arial"/>
        </w:rPr>
        <w:t xml:space="preserve"> EUR 1</w:t>
      </w:r>
      <w:r w:rsidR="00CE2BCB" w:rsidRPr="00292154">
        <w:rPr>
          <w:rFonts w:ascii="Arial" w:hAnsi="Arial" w:cs="Arial"/>
        </w:rPr>
        <w:t>,</w:t>
      </w:r>
      <w:r w:rsidR="00F65EDF" w:rsidRPr="00292154">
        <w:rPr>
          <w:rFonts w:ascii="Arial" w:hAnsi="Arial" w:cs="Arial"/>
        </w:rPr>
        <w:t>1</w:t>
      </w:r>
      <w:r w:rsidR="00BF4664" w:rsidRPr="00292154">
        <w:rPr>
          <w:rFonts w:ascii="Arial" w:hAnsi="Arial" w:cs="Arial"/>
        </w:rPr>
        <w:t>0</w:t>
      </w:r>
      <w:r w:rsidR="00CE2BCB" w:rsidRPr="00292154">
        <w:rPr>
          <w:rFonts w:ascii="Arial" w:hAnsi="Arial" w:cs="Arial"/>
        </w:rPr>
        <w:t>0</w:t>
      </w:r>
      <w:r w:rsidR="00BF4664" w:rsidRPr="00292154">
        <w:rPr>
          <w:rFonts w:ascii="Arial" w:hAnsi="Arial" w:cs="Arial"/>
        </w:rPr>
        <w:t>,000 excluding VAT for</w:t>
      </w:r>
      <w:r w:rsidR="00BF4664" w:rsidRPr="00292154">
        <w:rPr>
          <w:rFonts w:ascii="Arial" w:hAnsi="Arial"/>
        </w:rPr>
        <w:t xml:space="preserve"> the entire duration of this Framework Agreement</w:t>
      </w:r>
      <w:r w:rsidR="00427EF9" w:rsidRPr="00292154">
        <w:rPr>
          <w:rFonts w:ascii="Arial" w:hAnsi="Arial"/>
        </w:rPr>
        <w:t xml:space="preserve"> (hereinafter as a “Financial limit”</w:t>
      </w:r>
      <w:r w:rsidR="00372684" w:rsidRPr="00292154">
        <w:rPr>
          <w:rFonts w:ascii="Arial" w:hAnsi="Arial"/>
        </w:rPr>
        <w:t>)</w:t>
      </w:r>
      <w:r w:rsidR="00BF4664" w:rsidRPr="00292154">
        <w:rPr>
          <w:rFonts w:ascii="Arial" w:hAnsi="Arial"/>
        </w:rPr>
        <w:t>.</w:t>
      </w:r>
      <w:r w:rsidR="00BF4664" w:rsidRPr="00292154">
        <w:rPr>
          <w:rFonts w:ascii="Arial" w:hAnsi="Arial" w:cs="Arial"/>
        </w:rPr>
        <w:t xml:space="preserve"> </w:t>
      </w:r>
      <w:bookmarkEnd w:id="5"/>
    </w:p>
    <w:p w:rsidR="006463D8" w:rsidRPr="00292154" w:rsidRDefault="006463D8" w:rsidP="00EC6AE1">
      <w:pPr>
        <w:spacing w:after="120"/>
        <w:jc w:val="center"/>
        <w:rPr>
          <w:rFonts w:ascii="Arial" w:hAnsi="Arial" w:cs="Arial"/>
        </w:rPr>
      </w:pPr>
    </w:p>
    <w:p w:rsidR="00420650" w:rsidRPr="00292154" w:rsidRDefault="001B02D4" w:rsidP="00835E68">
      <w:pPr>
        <w:keepNext/>
        <w:spacing w:after="120"/>
        <w:jc w:val="center"/>
        <w:rPr>
          <w:rFonts w:ascii="Arial Black" w:eastAsia="Times New Roman" w:hAnsi="Arial Black" w:cs="Arial"/>
          <w:b/>
          <w:bCs/>
        </w:rPr>
      </w:pPr>
      <w:r w:rsidRPr="00292154">
        <w:rPr>
          <w:rFonts w:ascii="Arial Black" w:hAnsi="Arial Black"/>
          <w:b/>
          <w:bCs/>
        </w:rPr>
        <w:t>III.</w:t>
      </w:r>
      <w:r w:rsidRPr="00292154">
        <w:rPr>
          <w:rFonts w:ascii="Arial Black" w:hAnsi="Arial Black"/>
          <w:b/>
          <w:bCs/>
        </w:rPr>
        <w:tab/>
        <w:t>ORDERS</w:t>
      </w:r>
    </w:p>
    <w:p w:rsidR="00112E3B" w:rsidRPr="00292154" w:rsidRDefault="00112E3B" w:rsidP="00112E3B">
      <w:pPr>
        <w:pStyle w:val="Odstavecseseznamem"/>
        <w:numPr>
          <w:ilvl w:val="0"/>
          <w:numId w:val="3"/>
        </w:numPr>
        <w:spacing w:after="120"/>
        <w:contextualSpacing w:val="0"/>
        <w:jc w:val="both"/>
        <w:rPr>
          <w:rFonts w:ascii="Arial" w:hAnsi="Arial" w:cs="Arial"/>
        </w:rPr>
      </w:pPr>
      <w:r w:rsidRPr="00292154">
        <w:rPr>
          <w:rFonts w:ascii="Arial" w:hAnsi="Arial"/>
        </w:rPr>
        <w:t>All supplies of the Goods shall take place according to the Buyer’s needs in line with the written orders, each one of which constitutes a proposal to conclude a partial contract (hereinafter as an “</w:t>
      </w:r>
      <w:r w:rsidRPr="00292154">
        <w:rPr>
          <w:rFonts w:ascii="Arial" w:hAnsi="Arial"/>
          <w:b/>
          <w:bCs/>
        </w:rPr>
        <w:t>order</w:t>
      </w:r>
      <w:r w:rsidRPr="00292154">
        <w:rPr>
          <w:rFonts w:ascii="Arial" w:hAnsi="Arial"/>
        </w:rPr>
        <w:t xml:space="preserve">”), and confirmations, which constitute the acceptance of the proposal to conclude a </w:t>
      </w:r>
      <w:r w:rsidRPr="00292154">
        <w:rPr>
          <w:rFonts w:ascii="Arial" w:hAnsi="Arial"/>
          <w:color w:val="000000"/>
        </w:rPr>
        <w:t>partial</w:t>
      </w:r>
      <w:r w:rsidRPr="00292154">
        <w:rPr>
          <w:rFonts w:ascii="Arial" w:hAnsi="Arial"/>
        </w:rPr>
        <w:t xml:space="preserve"> contract (hereinafter as a “</w:t>
      </w:r>
      <w:r w:rsidRPr="00292154">
        <w:rPr>
          <w:rFonts w:ascii="Arial" w:hAnsi="Arial"/>
          <w:b/>
          <w:bCs/>
        </w:rPr>
        <w:t>partial contract</w:t>
      </w:r>
      <w:r w:rsidRPr="00292154">
        <w:rPr>
          <w:rFonts w:ascii="Arial" w:hAnsi="Arial"/>
        </w:rPr>
        <w:t xml:space="preserve">”). </w:t>
      </w:r>
    </w:p>
    <w:p w:rsidR="001B02D4" w:rsidRPr="00292154" w:rsidRDefault="001B02D4" w:rsidP="006463D8">
      <w:pPr>
        <w:pStyle w:val="Odstavecseseznamem"/>
        <w:numPr>
          <w:ilvl w:val="0"/>
          <w:numId w:val="3"/>
        </w:numPr>
        <w:autoSpaceDE w:val="0"/>
        <w:autoSpaceDN w:val="0"/>
        <w:adjustRightInd w:val="0"/>
        <w:spacing w:after="120"/>
        <w:ind w:left="425" w:hanging="425"/>
        <w:contextualSpacing w:val="0"/>
        <w:jc w:val="both"/>
        <w:rPr>
          <w:rFonts w:ascii="Arial" w:hAnsi="Arial" w:cs="Arial"/>
        </w:rPr>
      </w:pPr>
      <w:r w:rsidRPr="00292154">
        <w:rPr>
          <w:rFonts w:ascii="Arial" w:hAnsi="Arial"/>
        </w:rPr>
        <w:t>As a minimum requirement, an order shall contain the following details:</w:t>
      </w:r>
    </w:p>
    <w:p w:rsidR="001B02D4" w:rsidRPr="00292154" w:rsidRDefault="00932301" w:rsidP="006463D8">
      <w:pPr>
        <w:pStyle w:val="Prohlen"/>
        <w:widowControl/>
        <w:numPr>
          <w:ilvl w:val="0"/>
          <w:numId w:val="4"/>
        </w:numPr>
        <w:spacing w:after="120" w:line="276" w:lineRule="auto"/>
        <w:ind w:left="1423" w:hanging="357"/>
        <w:jc w:val="both"/>
        <w:rPr>
          <w:rFonts w:ascii="Arial" w:hAnsi="Arial" w:cs="Arial"/>
          <w:b w:val="0"/>
          <w:sz w:val="22"/>
          <w:szCs w:val="22"/>
        </w:rPr>
      </w:pPr>
      <w:r w:rsidRPr="00292154">
        <w:rPr>
          <w:rFonts w:ascii="Arial" w:hAnsi="Arial"/>
          <w:b w:val="0"/>
          <w:sz w:val="22"/>
          <w:szCs w:val="22"/>
        </w:rPr>
        <w:t>Buyer's identification data;</w:t>
      </w:r>
    </w:p>
    <w:p w:rsidR="00DB5F4E" w:rsidRPr="00292154" w:rsidRDefault="001B02D4" w:rsidP="006463D8">
      <w:pPr>
        <w:pStyle w:val="Odstavecseseznamem"/>
        <w:numPr>
          <w:ilvl w:val="0"/>
          <w:numId w:val="4"/>
        </w:numPr>
        <w:spacing w:after="120"/>
        <w:ind w:left="1423" w:hanging="357"/>
        <w:contextualSpacing w:val="0"/>
        <w:jc w:val="both"/>
        <w:rPr>
          <w:rFonts w:ascii="Arial" w:hAnsi="Arial" w:cs="Arial"/>
        </w:rPr>
      </w:pPr>
      <w:r w:rsidRPr="00292154">
        <w:rPr>
          <w:rFonts w:ascii="Arial" w:hAnsi="Arial"/>
        </w:rPr>
        <w:t>Detailed specification of the Goods, including the quantity of the Goods to be delivered;</w:t>
      </w:r>
    </w:p>
    <w:p w:rsidR="001B02D4" w:rsidRPr="00292154" w:rsidRDefault="001B02D4" w:rsidP="006463D8">
      <w:pPr>
        <w:pStyle w:val="Odstavecseseznamem"/>
        <w:numPr>
          <w:ilvl w:val="0"/>
          <w:numId w:val="4"/>
        </w:numPr>
        <w:spacing w:after="120"/>
        <w:ind w:left="1423" w:hanging="357"/>
        <w:contextualSpacing w:val="0"/>
        <w:jc w:val="both"/>
        <w:rPr>
          <w:rFonts w:ascii="Arial" w:hAnsi="Arial" w:cs="Arial"/>
        </w:rPr>
      </w:pPr>
      <w:r w:rsidRPr="00292154">
        <w:rPr>
          <w:rFonts w:ascii="Arial" w:hAnsi="Arial"/>
        </w:rPr>
        <w:t>Other requirements for the Goods;</w:t>
      </w:r>
    </w:p>
    <w:p w:rsidR="001B02D4" w:rsidRPr="00292154" w:rsidRDefault="001B02D4" w:rsidP="006463D8">
      <w:pPr>
        <w:pStyle w:val="Prohlen"/>
        <w:widowControl/>
        <w:numPr>
          <w:ilvl w:val="0"/>
          <w:numId w:val="4"/>
        </w:numPr>
        <w:spacing w:after="120" w:line="276" w:lineRule="auto"/>
        <w:ind w:left="1423" w:hanging="357"/>
        <w:jc w:val="both"/>
        <w:rPr>
          <w:rFonts w:ascii="Arial" w:hAnsi="Arial" w:cs="Arial"/>
          <w:b w:val="0"/>
          <w:sz w:val="22"/>
          <w:szCs w:val="22"/>
        </w:rPr>
      </w:pPr>
      <w:r w:rsidRPr="00292154">
        <w:rPr>
          <w:rFonts w:ascii="Arial" w:hAnsi="Arial"/>
          <w:b w:val="0"/>
          <w:sz w:val="22"/>
          <w:szCs w:val="22"/>
        </w:rPr>
        <w:t>detailed delivery conditions, especially the delivery term and place of delivery,</w:t>
      </w:r>
    </w:p>
    <w:p w:rsidR="001B02D4" w:rsidRPr="00292154" w:rsidRDefault="001B02D4" w:rsidP="006463D8">
      <w:pPr>
        <w:pStyle w:val="Prohlen"/>
        <w:widowControl/>
        <w:numPr>
          <w:ilvl w:val="0"/>
          <w:numId w:val="4"/>
        </w:numPr>
        <w:spacing w:after="120" w:line="276" w:lineRule="auto"/>
        <w:ind w:left="1423" w:hanging="357"/>
        <w:jc w:val="both"/>
        <w:rPr>
          <w:rFonts w:ascii="Arial" w:hAnsi="Arial" w:cs="Arial"/>
          <w:b w:val="0"/>
          <w:sz w:val="22"/>
          <w:szCs w:val="22"/>
        </w:rPr>
      </w:pPr>
      <w:r w:rsidRPr="00292154">
        <w:rPr>
          <w:rFonts w:ascii="Arial" w:hAnsi="Arial"/>
          <w:b w:val="0"/>
          <w:sz w:val="22"/>
          <w:szCs w:val="22"/>
        </w:rPr>
        <w:t>the designation of the person placing the order, who is authorised to act on behalf of the Buyer.</w:t>
      </w:r>
    </w:p>
    <w:p w:rsidR="001B02D4" w:rsidRPr="00292154" w:rsidRDefault="001B02D4" w:rsidP="006463D8">
      <w:pPr>
        <w:tabs>
          <w:tab w:val="left" w:pos="284"/>
        </w:tabs>
        <w:spacing w:after="120"/>
        <w:ind w:left="426"/>
        <w:jc w:val="both"/>
        <w:rPr>
          <w:rFonts w:ascii="Arial" w:eastAsia="Times New Roman" w:hAnsi="Arial" w:cs="Arial"/>
        </w:rPr>
      </w:pPr>
      <w:r w:rsidRPr="00292154">
        <w:rPr>
          <w:rFonts w:ascii="Arial" w:hAnsi="Arial"/>
        </w:rPr>
        <w:t>In case of doubt the Seller must ask the Buyer for additional information. If the Seller fails to do so, it is understood that the instructions are sufficient for the Seller, and no such reason may release the Seller from any liability for failure to perform an order in due manner and time.</w:t>
      </w:r>
    </w:p>
    <w:p w:rsidR="001B02D4" w:rsidRPr="00292154" w:rsidRDefault="00DB5F4E" w:rsidP="006463D8">
      <w:pPr>
        <w:pStyle w:val="Odstavecseseznamem"/>
        <w:numPr>
          <w:ilvl w:val="0"/>
          <w:numId w:val="3"/>
        </w:numPr>
        <w:autoSpaceDE w:val="0"/>
        <w:autoSpaceDN w:val="0"/>
        <w:adjustRightInd w:val="0"/>
        <w:spacing w:after="120"/>
        <w:ind w:left="425" w:hanging="425"/>
        <w:contextualSpacing w:val="0"/>
        <w:jc w:val="both"/>
        <w:rPr>
          <w:rFonts w:ascii="Arial" w:hAnsi="Arial" w:cs="Arial"/>
        </w:rPr>
      </w:pPr>
      <w:r w:rsidRPr="00292154">
        <w:rPr>
          <w:rFonts w:ascii="Arial" w:hAnsi="Arial"/>
        </w:rPr>
        <w:t xml:space="preserve">The order shall be sent to the Seller electronically to the </w:t>
      </w:r>
      <w:r w:rsidR="006B61EA" w:rsidRPr="00292154">
        <w:rPr>
          <w:rFonts w:ascii="Arial" w:hAnsi="Arial"/>
        </w:rPr>
        <w:t xml:space="preserve">Seller's </w:t>
      </w:r>
      <w:r w:rsidRPr="00292154">
        <w:rPr>
          <w:rFonts w:ascii="Arial" w:hAnsi="Arial"/>
        </w:rPr>
        <w:t xml:space="preserve">e-mail address </w:t>
      </w:r>
      <w:r w:rsidRPr="00292154">
        <w:rPr>
          <w:rFonts w:ascii="Arial" w:hAnsi="Arial"/>
          <w:b/>
          <w:highlight w:val="yellow"/>
        </w:rPr>
        <w:t>[•]</w:t>
      </w:r>
      <w:r w:rsidRPr="00292154">
        <w:rPr>
          <w:rFonts w:ascii="Arial" w:hAnsi="Arial"/>
          <w:b/>
        </w:rPr>
        <w:t>.</w:t>
      </w:r>
      <w:r w:rsidRPr="00292154">
        <w:rPr>
          <w:rFonts w:ascii="Arial" w:hAnsi="Arial"/>
        </w:rPr>
        <w:t xml:space="preserve"> </w:t>
      </w:r>
    </w:p>
    <w:p w:rsidR="00112E3B" w:rsidRPr="00292154" w:rsidRDefault="00112E3B" w:rsidP="00112E3B">
      <w:pPr>
        <w:pStyle w:val="Odstavecseseznamem"/>
        <w:autoSpaceDE w:val="0"/>
        <w:autoSpaceDN w:val="0"/>
        <w:adjustRightInd w:val="0"/>
        <w:spacing w:after="120"/>
        <w:ind w:left="425"/>
        <w:contextualSpacing w:val="0"/>
        <w:jc w:val="both"/>
        <w:rPr>
          <w:rFonts w:ascii="Arial" w:hAnsi="Arial" w:cs="Arial"/>
        </w:rPr>
      </w:pPr>
      <w:r w:rsidRPr="00292154">
        <w:rPr>
          <w:rFonts w:ascii="Arial" w:hAnsi="Arial" w:cs="Arial"/>
        </w:rPr>
        <w:t xml:space="preserve">Within the order, the Buyer is obliged to order only one type of </w:t>
      </w:r>
      <w:r w:rsidR="00425A8B" w:rsidRPr="00292154">
        <w:rPr>
          <w:rFonts w:ascii="Arial" w:hAnsi="Arial" w:cs="Arial"/>
        </w:rPr>
        <w:t>Prelaminates</w:t>
      </w:r>
      <w:r w:rsidRPr="00292154">
        <w:rPr>
          <w:rFonts w:ascii="Arial" w:hAnsi="Arial" w:cs="Arial"/>
        </w:rPr>
        <w:t xml:space="preserve"> and more, but always at least in the following minimum quantity of </w:t>
      </w:r>
      <w:r w:rsidR="00425A8B" w:rsidRPr="00292154">
        <w:rPr>
          <w:rFonts w:ascii="Arial" w:hAnsi="Arial" w:cs="Arial"/>
        </w:rPr>
        <w:t>Prelaminates</w:t>
      </w:r>
      <w:r w:rsidRPr="00292154">
        <w:rPr>
          <w:rFonts w:ascii="Arial" w:hAnsi="Arial" w:cs="Arial"/>
        </w:rPr>
        <w:t xml:space="preserve"> of each type:</w:t>
      </w:r>
    </w:p>
    <w:p w:rsidR="00112E3B" w:rsidRPr="00292154" w:rsidRDefault="00112E3B" w:rsidP="00112E3B">
      <w:pPr>
        <w:pStyle w:val="Odstavecseseznamem"/>
        <w:autoSpaceDE w:val="0"/>
        <w:autoSpaceDN w:val="0"/>
        <w:adjustRightInd w:val="0"/>
        <w:spacing w:after="120"/>
        <w:ind w:left="425"/>
        <w:contextualSpacing w:val="0"/>
        <w:jc w:val="both"/>
        <w:rPr>
          <w:rFonts w:ascii="Arial" w:hAnsi="Arial" w:cs="Arial"/>
        </w:rPr>
      </w:pPr>
      <w:r w:rsidRPr="00292154">
        <w:rPr>
          <w:rFonts w:ascii="Arial" w:hAnsi="Arial" w:cs="Arial"/>
        </w:rPr>
        <w:t xml:space="preserve">- at least 1 000 </w:t>
      </w:r>
      <w:r w:rsidR="00425A8B" w:rsidRPr="00292154">
        <w:rPr>
          <w:rFonts w:ascii="Arial" w:hAnsi="Arial" w:cs="Arial"/>
        </w:rPr>
        <w:t>Prelaminates</w:t>
      </w:r>
      <w:r w:rsidRPr="00292154">
        <w:rPr>
          <w:rFonts w:ascii="Arial" w:hAnsi="Arial" w:cs="Arial"/>
        </w:rPr>
        <w:t xml:space="preserve"> with Low-frequency chip modules;</w:t>
      </w:r>
    </w:p>
    <w:p w:rsidR="00112E3B" w:rsidRPr="00292154" w:rsidRDefault="00112E3B" w:rsidP="00112E3B">
      <w:pPr>
        <w:pStyle w:val="Odstavecseseznamem"/>
        <w:autoSpaceDE w:val="0"/>
        <w:autoSpaceDN w:val="0"/>
        <w:adjustRightInd w:val="0"/>
        <w:spacing w:after="120"/>
        <w:ind w:left="425"/>
        <w:contextualSpacing w:val="0"/>
        <w:jc w:val="both"/>
        <w:rPr>
          <w:rFonts w:ascii="Arial" w:hAnsi="Arial" w:cs="Arial"/>
        </w:rPr>
      </w:pPr>
      <w:r w:rsidRPr="00292154">
        <w:rPr>
          <w:rFonts w:ascii="Arial" w:hAnsi="Arial" w:cs="Arial"/>
        </w:rPr>
        <w:t xml:space="preserve">- at least 1 000 </w:t>
      </w:r>
      <w:r w:rsidR="00425A8B" w:rsidRPr="00292154">
        <w:rPr>
          <w:rFonts w:ascii="Arial" w:hAnsi="Arial" w:cs="Arial"/>
        </w:rPr>
        <w:t>Prelaminates</w:t>
      </w:r>
      <w:r w:rsidRPr="00292154">
        <w:rPr>
          <w:rFonts w:ascii="Arial" w:hAnsi="Arial" w:cs="Arial"/>
        </w:rPr>
        <w:t xml:space="preserve"> with High-frequency chip modules and</w:t>
      </w:r>
    </w:p>
    <w:p w:rsidR="00112E3B" w:rsidRPr="00292154" w:rsidRDefault="00112E3B" w:rsidP="00112E3B">
      <w:pPr>
        <w:pStyle w:val="Odstavecseseznamem"/>
        <w:autoSpaceDE w:val="0"/>
        <w:autoSpaceDN w:val="0"/>
        <w:adjustRightInd w:val="0"/>
        <w:spacing w:after="120"/>
        <w:ind w:left="425"/>
        <w:contextualSpacing w:val="0"/>
        <w:jc w:val="both"/>
        <w:rPr>
          <w:rFonts w:ascii="Arial" w:hAnsi="Arial" w:cs="Arial"/>
        </w:rPr>
      </w:pPr>
      <w:r w:rsidRPr="00292154">
        <w:rPr>
          <w:rFonts w:ascii="Arial" w:hAnsi="Arial" w:cs="Arial"/>
        </w:rPr>
        <w:t xml:space="preserve">- at least 500 pieces of combined </w:t>
      </w:r>
      <w:r w:rsidR="00425A8B" w:rsidRPr="00292154">
        <w:rPr>
          <w:rFonts w:ascii="Arial" w:hAnsi="Arial" w:cs="Arial"/>
        </w:rPr>
        <w:t>Prelaminates</w:t>
      </w:r>
      <w:r w:rsidRPr="00292154">
        <w:rPr>
          <w:rFonts w:ascii="Arial" w:hAnsi="Arial" w:cs="Arial"/>
        </w:rPr>
        <w:t>;</w:t>
      </w:r>
    </w:p>
    <w:p w:rsidR="00112E3B" w:rsidRPr="00292154" w:rsidRDefault="00112E3B" w:rsidP="00112E3B">
      <w:pPr>
        <w:pStyle w:val="Odstavecseseznamem"/>
        <w:autoSpaceDE w:val="0"/>
        <w:autoSpaceDN w:val="0"/>
        <w:adjustRightInd w:val="0"/>
        <w:spacing w:after="120"/>
        <w:ind w:left="425"/>
        <w:contextualSpacing w:val="0"/>
        <w:jc w:val="both"/>
        <w:rPr>
          <w:rFonts w:ascii="Arial" w:hAnsi="Arial" w:cs="Arial"/>
        </w:rPr>
      </w:pPr>
      <w:r w:rsidRPr="00292154">
        <w:rPr>
          <w:rFonts w:ascii="Arial" w:hAnsi="Arial" w:cs="Arial"/>
        </w:rPr>
        <w:t>and the Seller is obliged to accept this quantity.</w:t>
      </w:r>
    </w:p>
    <w:p w:rsidR="00112E3B" w:rsidRPr="00292154" w:rsidRDefault="00DB5F4E" w:rsidP="00112E3B">
      <w:pPr>
        <w:pStyle w:val="Odstavecseseznamem"/>
        <w:numPr>
          <w:ilvl w:val="0"/>
          <w:numId w:val="3"/>
        </w:numPr>
        <w:spacing w:after="120"/>
        <w:contextualSpacing w:val="0"/>
        <w:jc w:val="both"/>
        <w:rPr>
          <w:rFonts w:ascii="Arial" w:hAnsi="Arial" w:cs="Arial"/>
        </w:rPr>
      </w:pPr>
      <w:r w:rsidRPr="00292154">
        <w:rPr>
          <w:rFonts w:ascii="Arial" w:hAnsi="Arial"/>
        </w:rPr>
        <w:t xml:space="preserve">The Seller is obliged to confirm the receipt of this partial order in writing within 2 working days of receiving the order to the Buyer's e-mail address </w:t>
      </w:r>
      <w:hyperlink r:id="rId12" w:history="1">
        <w:r w:rsidRPr="00292154">
          <w:rPr>
            <w:rFonts w:ascii="Arial" w:hAnsi="Arial"/>
          </w:rPr>
          <w:t>purchasing@stc.cz</w:t>
        </w:r>
      </w:hyperlink>
      <w:r w:rsidRPr="00292154">
        <w:rPr>
          <w:rFonts w:ascii="Arial" w:hAnsi="Arial"/>
        </w:rPr>
        <w:t xml:space="preserve">. As a minimum requirement, confirmation of an order must </w:t>
      </w:r>
      <w:r w:rsidR="0014259D" w:rsidRPr="00292154">
        <w:rPr>
          <w:rFonts w:ascii="Arial" w:hAnsi="Arial"/>
        </w:rPr>
        <w:t>contain</w:t>
      </w:r>
      <w:r w:rsidRPr="00292154">
        <w:rPr>
          <w:rFonts w:ascii="Arial" w:hAnsi="Arial"/>
        </w:rPr>
        <w:t xml:space="preserve"> identification data of the Seller and the Buyer, and identification of the order being confirmed. </w:t>
      </w:r>
      <w:r w:rsidR="00112E3B" w:rsidRPr="00292154">
        <w:rPr>
          <w:rFonts w:ascii="Arial" w:hAnsi="Arial"/>
        </w:rPr>
        <w:t xml:space="preserve">A </w:t>
      </w:r>
      <w:r w:rsidR="00112E3B" w:rsidRPr="00292154">
        <w:rPr>
          <w:rFonts w:ascii="Arial" w:hAnsi="Arial"/>
          <w:color w:val="000000"/>
        </w:rPr>
        <w:t>partial</w:t>
      </w:r>
      <w:r w:rsidR="00112E3B" w:rsidRPr="00292154">
        <w:rPr>
          <w:rFonts w:ascii="Arial" w:hAnsi="Arial"/>
        </w:rPr>
        <w:t xml:space="preserve"> contract shall be deemed to have been entered into once the Buyer receives confirmation of an order from the Seller, confirming the order without reservations.</w:t>
      </w:r>
    </w:p>
    <w:p w:rsidR="00B67457" w:rsidRPr="00292154" w:rsidRDefault="00090E77" w:rsidP="00112E3B">
      <w:pPr>
        <w:pStyle w:val="Odstavecseseznamem"/>
        <w:numPr>
          <w:ilvl w:val="0"/>
          <w:numId w:val="3"/>
        </w:numPr>
        <w:spacing w:after="120"/>
        <w:contextualSpacing w:val="0"/>
        <w:jc w:val="both"/>
        <w:rPr>
          <w:rFonts w:ascii="Arial" w:hAnsi="Arial" w:cs="Arial"/>
        </w:rPr>
      </w:pPr>
      <w:r w:rsidRPr="00292154">
        <w:rPr>
          <w:rFonts w:ascii="Arial" w:hAnsi="Arial" w:cs="Arial"/>
        </w:rPr>
        <w:t>The S</w:t>
      </w:r>
      <w:r w:rsidR="00112E3B" w:rsidRPr="00292154">
        <w:rPr>
          <w:rFonts w:ascii="Arial" w:hAnsi="Arial" w:cs="Arial"/>
        </w:rPr>
        <w:t>e</w:t>
      </w:r>
      <w:r w:rsidR="00B67457" w:rsidRPr="00292154">
        <w:rPr>
          <w:rFonts w:ascii="Arial" w:hAnsi="Arial" w:cs="Arial"/>
        </w:rPr>
        <w:t>ller is obliged to send to the B</w:t>
      </w:r>
      <w:r w:rsidR="00112E3B" w:rsidRPr="00292154">
        <w:rPr>
          <w:rFonts w:ascii="Arial" w:hAnsi="Arial" w:cs="Arial"/>
        </w:rPr>
        <w:t>uyer to the e-mail address specified in paragraph</w:t>
      </w:r>
      <w:r w:rsidR="00055172" w:rsidRPr="00292154">
        <w:rPr>
          <w:rFonts w:ascii="Arial" w:hAnsi="Arial" w:cs="Arial"/>
        </w:rPr>
        <w:t xml:space="preserve"> </w:t>
      </w:r>
      <w:r w:rsidR="00112E3B" w:rsidRPr="00292154">
        <w:rPr>
          <w:rFonts w:ascii="Arial" w:hAnsi="Arial" w:cs="Arial"/>
        </w:rPr>
        <w:t xml:space="preserve">4 of this article within 2 working days after receipt of the order for the opinion, a dimensioned technical drawing of the sheet with </w:t>
      </w:r>
      <w:r w:rsidR="00425A8B" w:rsidRPr="00292154">
        <w:rPr>
          <w:rFonts w:ascii="Arial" w:hAnsi="Arial" w:cs="Arial"/>
        </w:rPr>
        <w:t>Prelaminates</w:t>
      </w:r>
      <w:r w:rsidR="00112E3B" w:rsidRPr="00292154">
        <w:rPr>
          <w:rFonts w:ascii="Arial" w:hAnsi="Arial" w:cs="Arial"/>
        </w:rPr>
        <w:t xml:space="preserve"> (hereinafter referred to as the "technical drawing").</w:t>
      </w:r>
    </w:p>
    <w:p w:rsidR="00112E3B" w:rsidRPr="00292154" w:rsidRDefault="00B67457" w:rsidP="00112E3B">
      <w:pPr>
        <w:pStyle w:val="Odstavecseseznamem"/>
        <w:numPr>
          <w:ilvl w:val="0"/>
          <w:numId w:val="3"/>
        </w:numPr>
        <w:spacing w:after="120"/>
        <w:contextualSpacing w:val="0"/>
        <w:jc w:val="both"/>
        <w:rPr>
          <w:rFonts w:ascii="Arial" w:hAnsi="Arial" w:cs="Arial"/>
        </w:rPr>
      </w:pPr>
      <w:r w:rsidRPr="00292154">
        <w:rPr>
          <w:rFonts w:ascii="Arial" w:hAnsi="Arial" w:cs="Arial"/>
        </w:rPr>
        <w:t>The Buyer is obliged to send to the S</w:t>
      </w:r>
      <w:r w:rsidR="00112E3B" w:rsidRPr="00292154">
        <w:rPr>
          <w:rFonts w:ascii="Arial" w:hAnsi="Arial" w:cs="Arial"/>
        </w:rPr>
        <w:t>eller to the e-mail address specified in paragraph</w:t>
      </w:r>
      <w:r w:rsidR="00055172" w:rsidRPr="00292154">
        <w:rPr>
          <w:rFonts w:ascii="Arial" w:hAnsi="Arial" w:cs="Arial"/>
        </w:rPr>
        <w:t xml:space="preserve"> </w:t>
      </w:r>
      <w:r w:rsidR="00112E3B" w:rsidRPr="00292154">
        <w:rPr>
          <w:rFonts w:ascii="Arial" w:hAnsi="Arial" w:cs="Arial"/>
        </w:rPr>
        <w:t>4 of this article within 2 working days after receiving the technical drawing its opinion (approval / disapproval) on the submitted technical drawing. In case of non-approval, the Buyer shall notify the Seller of the requirements for modification of the technical drawing, on the basis of which the Seller shall modify the technical drawing and within 2 working days from receipt of the requirements for modification of the technical drawing.</w:t>
      </w:r>
    </w:p>
    <w:p w:rsidR="001B02D4" w:rsidRPr="00292154" w:rsidRDefault="001B02D4" w:rsidP="006463D8">
      <w:pPr>
        <w:pStyle w:val="Odstavecseseznamem"/>
        <w:numPr>
          <w:ilvl w:val="0"/>
          <w:numId w:val="3"/>
        </w:numPr>
        <w:autoSpaceDE w:val="0"/>
        <w:autoSpaceDN w:val="0"/>
        <w:adjustRightInd w:val="0"/>
        <w:spacing w:after="120"/>
        <w:ind w:left="425" w:hanging="425"/>
        <w:contextualSpacing w:val="0"/>
        <w:jc w:val="both"/>
        <w:rPr>
          <w:rFonts w:ascii="Arial" w:hAnsi="Arial" w:cs="Arial"/>
        </w:rPr>
      </w:pPr>
      <w:r w:rsidRPr="00292154">
        <w:rPr>
          <w:rFonts w:ascii="Arial" w:hAnsi="Arial"/>
        </w:rPr>
        <w:t xml:space="preserve">The Parties agree that the Seller will respect the supplies of the Goods as requested and will not modify the supplies as to type, volume or finance unless expressly agreed by the Parties.     </w:t>
      </w:r>
    </w:p>
    <w:p w:rsidR="001B02D4" w:rsidRPr="00292154" w:rsidRDefault="001B02D4" w:rsidP="006463D8">
      <w:pPr>
        <w:pStyle w:val="Odstavecseseznamem"/>
        <w:numPr>
          <w:ilvl w:val="0"/>
          <w:numId w:val="3"/>
        </w:numPr>
        <w:autoSpaceDE w:val="0"/>
        <w:autoSpaceDN w:val="0"/>
        <w:adjustRightInd w:val="0"/>
        <w:spacing w:after="120"/>
        <w:ind w:left="425" w:hanging="425"/>
        <w:contextualSpacing w:val="0"/>
        <w:jc w:val="both"/>
        <w:rPr>
          <w:rFonts w:ascii="Arial" w:hAnsi="Arial" w:cs="Arial"/>
        </w:rPr>
      </w:pPr>
      <w:r w:rsidRPr="00292154">
        <w:rPr>
          <w:rFonts w:ascii="Arial" w:hAnsi="Arial"/>
        </w:rPr>
        <w:t xml:space="preserve">The Seller undertakes in the fulfilment of any purchase order to act in accordance with the </w:t>
      </w:r>
      <w:r w:rsidR="005C66B8" w:rsidRPr="00292154">
        <w:rPr>
          <w:rFonts w:ascii="Arial" w:hAnsi="Arial"/>
        </w:rPr>
        <w:t>Tender</w:t>
      </w:r>
      <w:r w:rsidRPr="00292154">
        <w:rPr>
          <w:rFonts w:ascii="Arial" w:hAnsi="Arial"/>
        </w:rPr>
        <w:t xml:space="preserve">. </w:t>
      </w:r>
    </w:p>
    <w:p w:rsidR="001B02D4" w:rsidRPr="00292154" w:rsidRDefault="001B02D4" w:rsidP="006463D8">
      <w:pPr>
        <w:spacing w:after="120"/>
        <w:jc w:val="center"/>
        <w:rPr>
          <w:rFonts w:ascii="Arial" w:hAnsi="Arial" w:cs="Arial"/>
        </w:rPr>
      </w:pPr>
      <w:r w:rsidRPr="00292154">
        <w:rPr>
          <w:rFonts w:ascii="Arial Black" w:hAnsi="Arial Black"/>
          <w:bCs/>
          <w:smallCaps/>
        </w:rPr>
        <w:t>IV.</w:t>
      </w:r>
      <w:r w:rsidRPr="00292154">
        <w:rPr>
          <w:rFonts w:ascii="Arial Black" w:hAnsi="Arial Black"/>
          <w:bCs/>
          <w:smallCaps/>
        </w:rPr>
        <w:tab/>
        <w:t xml:space="preserve">DELIVERY DATE AND PLACE </w:t>
      </w:r>
      <w:r w:rsidRPr="00292154">
        <w:rPr>
          <w:rFonts w:ascii="Arial Black" w:hAnsi="Arial Black"/>
          <w:b/>
          <w:bCs/>
        </w:rPr>
        <w:t>OF PERFORMANCE</w:t>
      </w:r>
      <w:r w:rsidRPr="00292154">
        <w:rPr>
          <w:rFonts w:ascii="Arial Black" w:hAnsi="Arial Black"/>
          <w:bCs/>
          <w:smallCaps/>
        </w:rPr>
        <w:t>, DELIVERY CONDITIONS</w:t>
      </w:r>
    </w:p>
    <w:p w:rsidR="00427EF9" w:rsidRPr="00292154" w:rsidRDefault="00872830" w:rsidP="00872830">
      <w:pPr>
        <w:pStyle w:val="Odstavecseseznamem"/>
        <w:numPr>
          <w:ilvl w:val="0"/>
          <w:numId w:val="5"/>
        </w:numPr>
        <w:spacing w:after="120"/>
        <w:ind w:left="425" w:hanging="425"/>
        <w:contextualSpacing w:val="0"/>
        <w:jc w:val="both"/>
        <w:rPr>
          <w:rFonts w:ascii="Arial" w:hAnsi="Arial"/>
        </w:rPr>
      </w:pPr>
      <w:bookmarkStart w:id="6" w:name="_Hlk59196736"/>
      <w:bookmarkStart w:id="7" w:name="_Hlk42587016"/>
      <w:r w:rsidRPr="00292154">
        <w:rPr>
          <w:rFonts w:ascii="Arial" w:hAnsi="Arial"/>
        </w:rPr>
        <w:t>The Seller is obliged to deliver the Goods to the Buyer within the date specified in the relevant order</w:t>
      </w:r>
      <w:r w:rsidR="006D42E6">
        <w:rPr>
          <w:rFonts w:ascii="Arial" w:hAnsi="Arial"/>
        </w:rPr>
        <w:t>, which shall be agreed by</w:t>
      </w:r>
      <w:r w:rsidR="006D42E6" w:rsidRPr="00292154">
        <w:rPr>
          <w:rFonts w:ascii="Arial" w:hAnsi="Arial"/>
        </w:rPr>
        <w:t xml:space="preserve"> the parties</w:t>
      </w:r>
      <w:r w:rsidR="006D42E6">
        <w:rPr>
          <w:rFonts w:ascii="Arial" w:hAnsi="Arial"/>
        </w:rPr>
        <w:t xml:space="preserve"> according to the limits stated in the paragraph 2 of this Article</w:t>
      </w:r>
      <w:r w:rsidRPr="00292154">
        <w:rPr>
          <w:rFonts w:ascii="Arial" w:hAnsi="Arial"/>
        </w:rPr>
        <w:t>.</w:t>
      </w:r>
      <w:r w:rsidRPr="00292154">
        <w:rPr>
          <w:rFonts w:ascii="Arial" w:hAnsi="Arial"/>
          <w:b/>
        </w:rPr>
        <w:t xml:space="preserve"> </w:t>
      </w:r>
      <w:r w:rsidRPr="00292154">
        <w:rPr>
          <w:rFonts w:ascii="Arial" w:hAnsi="Arial"/>
        </w:rPr>
        <w:t xml:space="preserve">The place of performance shall be placed in territory of Prague, Czech Republic, specifically </w:t>
      </w:r>
      <w:r w:rsidRPr="00292154">
        <w:rPr>
          <w:rFonts w:ascii="Arial" w:hAnsi="Arial"/>
          <w:b/>
          <w:highlight w:val="green"/>
        </w:rPr>
        <w:t>[•]</w:t>
      </w:r>
      <w:r w:rsidRPr="00292154">
        <w:rPr>
          <w:rFonts w:ascii="Arial" w:hAnsi="Arial"/>
          <w:b/>
          <w:bCs/>
          <w:i/>
          <w:iCs/>
          <w:highlight w:val="green"/>
        </w:rPr>
        <w:t>. (the specific destination within the given binding territory shall be agreed with the selected contractor, ie. the winner, before the contract conclusion; the selected contractor should choose one from two possible places</w:t>
      </w:r>
      <w:r w:rsidRPr="00292154">
        <w:rPr>
          <w:highlight w:val="green"/>
        </w:rPr>
        <w:t xml:space="preserve"> </w:t>
      </w:r>
      <w:r w:rsidRPr="00292154">
        <w:rPr>
          <w:rFonts w:ascii="Arial" w:hAnsi="Arial"/>
          <w:b/>
          <w:bCs/>
          <w:i/>
          <w:iCs/>
          <w:highlight w:val="green"/>
        </w:rPr>
        <w:t>of performance, either the Production Plant III – Na Vápence 14/915, 130 00 Prague 3, Czech Republic, or Václav Havel Airport in Prague, customs warehouse</w:t>
      </w:r>
      <w:r w:rsidRPr="00292154">
        <w:rPr>
          <w:rFonts w:ascii="Arial" w:hAnsi="Arial"/>
          <w:b/>
          <w:bCs/>
          <w:i/>
          <w:iCs/>
        </w:rPr>
        <w:t>)</w:t>
      </w:r>
    </w:p>
    <w:p w:rsidR="00E91D79" w:rsidRPr="00292154" w:rsidRDefault="00E91D79" w:rsidP="00E91D79">
      <w:pPr>
        <w:pStyle w:val="Odstavecseseznamem"/>
        <w:numPr>
          <w:ilvl w:val="0"/>
          <w:numId w:val="5"/>
        </w:numPr>
        <w:spacing w:after="120"/>
        <w:ind w:left="425" w:hanging="425"/>
        <w:contextualSpacing w:val="0"/>
        <w:jc w:val="both"/>
        <w:rPr>
          <w:rFonts w:ascii="Arial" w:hAnsi="Arial"/>
        </w:rPr>
      </w:pPr>
      <w:r w:rsidRPr="00292154">
        <w:rPr>
          <w:rFonts w:ascii="Arial" w:hAnsi="Arial"/>
        </w:rPr>
        <w:t xml:space="preserve">Delivery times for </w:t>
      </w:r>
      <w:r w:rsidR="00425A8B" w:rsidRPr="00292154">
        <w:rPr>
          <w:rFonts w:ascii="Arial" w:hAnsi="Arial"/>
        </w:rPr>
        <w:t>Prelaminates</w:t>
      </w:r>
      <w:r w:rsidRPr="00292154">
        <w:rPr>
          <w:rFonts w:ascii="Arial" w:hAnsi="Arial"/>
        </w:rPr>
        <w:t xml:space="preserve"> shall run from the date of delivery of the Buyer's opinion on the approval of the technical drawing pursuant to Article III, paragraph 6 of this Framework Agreement and shall be </w:t>
      </w:r>
      <w:r w:rsidRPr="006D42E6">
        <w:rPr>
          <w:rFonts w:ascii="Arial" w:hAnsi="Arial"/>
          <w:b/>
          <w:bCs/>
        </w:rPr>
        <w:t>determined by agreement of the parties</w:t>
      </w:r>
      <w:r w:rsidR="006D42E6">
        <w:rPr>
          <w:rFonts w:ascii="Arial" w:hAnsi="Arial"/>
          <w:b/>
          <w:bCs/>
        </w:rPr>
        <w:t xml:space="preserve"> between the limits of </w:t>
      </w:r>
      <w:r w:rsidR="00353D9D" w:rsidRPr="006D42E6">
        <w:rPr>
          <w:rFonts w:ascii="Arial" w:hAnsi="Arial"/>
          <w:b/>
          <w:bCs/>
        </w:rPr>
        <w:t>a minimum of 30 weeks</w:t>
      </w:r>
      <w:r w:rsidR="003A7856" w:rsidRPr="006D42E6">
        <w:rPr>
          <w:rFonts w:ascii="Arial" w:hAnsi="Arial"/>
          <w:b/>
          <w:bCs/>
        </w:rPr>
        <w:t xml:space="preserve"> and a maximum of 40 weeks</w:t>
      </w:r>
      <w:r w:rsidR="00353D9D">
        <w:rPr>
          <w:rFonts w:ascii="Arial" w:hAnsi="Arial"/>
        </w:rPr>
        <w:t>.</w:t>
      </w:r>
    </w:p>
    <w:bookmarkEnd w:id="6"/>
    <w:bookmarkEnd w:id="7"/>
    <w:p w:rsidR="001B02D4" w:rsidRPr="00292154" w:rsidRDefault="001B02D4" w:rsidP="006463D8">
      <w:pPr>
        <w:pStyle w:val="Odstavecseseznamem"/>
        <w:numPr>
          <w:ilvl w:val="0"/>
          <w:numId w:val="5"/>
        </w:numPr>
        <w:spacing w:after="120"/>
        <w:ind w:left="426" w:hanging="426"/>
        <w:contextualSpacing w:val="0"/>
        <w:jc w:val="both"/>
        <w:rPr>
          <w:rFonts w:ascii="Arial" w:hAnsi="Arial" w:cs="Arial"/>
        </w:rPr>
      </w:pPr>
      <w:r w:rsidRPr="00292154">
        <w:rPr>
          <w:rFonts w:ascii="Arial" w:hAnsi="Arial"/>
        </w:rPr>
        <w:t xml:space="preserve">Each delivery of the Goods shall be accompanied with a delivery note, which shall be confirmed by both Parties upon handover and takeover of the Goods, and shall be used as the Goods handover protocol. </w:t>
      </w:r>
    </w:p>
    <w:p w:rsidR="001B02D4" w:rsidRPr="00292154" w:rsidRDefault="001B02D4" w:rsidP="00920C4C">
      <w:pPr>
        <w:pStyle w:val="Odstavecseseznamem"/>
        <w:numPr>
          <w:ilvl w:val="0"/>
          <w:numId w:val="5"/>
        </w:numPr>
        <w:spacing w:after="120"/>
        <w:ind w:left="426" w:hanging="426"/>
        <w:contextualSpacing w:val="0"/>
        <w:jc w:val="both"/>
        <w:rPr>
          <w:rFonts w:ascii="Arial" w:hAnsi="Arial" w:cs="Arial"/>
        </w:rPr>
      </w:pPr>
      <w:r w:rsidRPr="00292154">
        <w:rPr>
          <w:rFonts w:ascii="Arial" w:hAnsi="Arial"/>
        </w:rPr>
        <w:t>The delivery note shall contain:</w:t>
      </w:r>
    </w:p>
    <w:p w:rsidR="001B02D4" w:rsidRPr="00292154" w:rsidRDefault="001B02D4" w:rsidP="008007F1">
      <w:pPr>
        <w:pStyle w:val="Odstavecseseznamem"/>
        <w:numPr>
          <w:ilvl w:val="0"/>
          <w:numId w:val="6"/>
        </w:numPr>
        <w:spacing w:after="120"/>
        <w:contextualSpacing w:val="0"/>
        <w:jc w:val="both"/>
        <w:rPr>
          <w:rFonts w:ascii="Arial" w:hAnsi="Arial" w:cs="Arial"/>
        </w:rPr>
      </w:pPr>
      <w:r w:rsidRPr="00292154">
        <w:rPr>
          <w:rFonts w:ascii="Arial" w:hAnsi="Arial"/>
        </w:rPr>
        <w:t>identification data of the Seller and the Buyer,</w:t>
      </w:r>
    </w:p>
    <w:p w:rsidR="001B02D4" w:rsidRPr="00292154" w:rsidRDefault="001B02D4" w:rsidP="008007F1">
      <w:pPr>
        <w:pStyle w:val="Odstavecseseznamem"/>
        <w:numPr>
          <w:ilvl w:val="0"/>
          <w:numId w:val="6"/>
        </w:numPr>
        <w:spacing w:after="120"/>
        <w:contextualSpacing w:val="0"/>
        <w:jc w:val="both"/>
        <w:rPr>
          <w:rFonts w:ascii="Arial" w:hAnsi="Arial" w:cs="Arial"/>
        </w:rPr>
      </w:pPr>
      <w:r w:rsidRPr="00292154">
        <w:rPr>
          <w:rFonts w:ascii="Arial" w:hAnsi="Arial"/>
        </w:rPr>
        <w:t>the number and date of issue of the Delivery Note,</w:t>
      </w:r>
    </w:p>
    <w:p w:rsidR="00920C4C" w:rsidRPr="00292154" w:rsidRDefault="001B02D4" w:rsidP="008007F1">
      <w:pPr>
        <w:pStyle w:val="Odstavecseseznamem"/>
        <w:numPr>
          <w:ilvl w:val="0"/>
          <w:numId w:val="6"/>
        </w:numPr>
        <w:spacing w:after="120"/>
        <w:contextualSpacing w:val="0"/>
        <w:jc w:val="both"/>
        <w:rPr>
          <w:rFonts w:ascii="Arial" w:hAnsi="Arial" w:cs="Arial"/>
        </w:rPr>
      </w:pPr>
      <w:r w:rsidRPr="00292154">
        <w:rPr>
          <w:rFonts w:ascii="Arial" w:hAnsi="Arial"/>
        </w:rPr>
        <w:t>the order number</w:t>
      </w:r>
      <w:r w:rsidR="00F62D49" w:rsidRPr="00292154">
        <w:rPr>
          <w:rFonts w:ascii="Arial" w:hAnsi="Arial"/>
        </w:rPr>
        <w:t>,</w:t>
      </w:r>
      <w:r w:rsidRPr="00292154">
        <w:rPr>
          <w:rFonts w:ascii="Arial" w:hAnsi="Arial"/>
        </w:rPr>
        <w:t xml:space="preserve"> </w:t>
      </w:r>
    </w:p>
    <w:p w:rsidR="001B02D4" w:rsidRPr="00292154" w:rsidRDefault="001B02D4" w:rsidP="008007F1">
      <w:pPr>
        <w:pStyle w:val="Odstavecseseznamem"/>
        <w:numPr>
          <w:ilvl w:val="0"/>
          <w:numId w:val="6"/>
        </w:numPr>
        <w:spacing w:after="120"/>
        <w:contextualSpacing w:val="0"/>
        <w:jc w:val="both"/>
        <w:rPr>
          <w:rFonts w:ascii="Arial" w:hAnsi="Arial" w:cs="Arial"/>
        </w:rPr>
      </w:pPr>
      <w:r w:rsidRPr="00292154">
        <w:rPr>
          <w:rFonts w:ascii="Arial" w:hAnsi="Arial"/>
        </w:rPr>
        <w:t>position/serial number according to the order;</w:t>
      </w:r>
    </w:p>
    <w:p w:rsidR="001B02D4" w:rsidRPr="00292154" w:rsidRDefault="001B02D4" w:rsidP="008007F1">
      <w:pPr>
        <w:pStyle w:val="Odstavecseseznamem"/>
        <w:numPr>
          <w:ilvl w:val="0"/>
          <w:numId w:val="6"/>
        </w:numPr>
        <w:spacing w:after="120"/>
        <w:contextualSpacing w:val="0"/>
        <w:rPr>
          <w:rFonts w:ascii="Arial" w:hAnsi="Arial" w:cs="Arial"/>
        </w:rPr>
      </w:pPr>
      <w:r w:rsidRPr="00292154">
        <w:rPr>
          <w:rFonts w:ascii="Arial" w:hAnsi="Arial"/>
        </w:rPr>
        <w:t>contract number (if stated in the order);</w:t>
      </w:r>
    </w:p>
    <w:p w:rsidR="001B02D4" w:rsidRPr="00292154" w:rsidRDefault="001B02D4" w:rsidP="008007F1">
      <w:pPr>
        <w:pStyle w:val="Odstavecseseznamem"/>
        <w:numPr>
          <w:ilvl w:val="0"/>
          <w:numId w:val="6"/>
        </w:numPr>
        <w:spacing w:after="120"/>
        <w:contextualSpacing w:val="0"/>
        <w:rPr>
          <w:rFonts w:ascii="Arial" w:hAnsi="Arial" w:cs="Arial"/>
        </w:rPr>
      </w:pPr>
      <w:r w:rsidRPr="00292154">
        <w:rPr>
          <w:rFonts w:ascii="Arial" w:hAnsi="Arial"/>
        </w:rPr>
        <w:t>Material code according to IS in STC format;</w:t>
      </w:r>
    </w:p>
    <w:p w:rsidR="00DE1193" w:rsidRPr="00292154" w:rsidRDefault="00DE1193" w:rsidP="008007F1">
      <w:pPr>
        <w:pStyle w:val="Odstavecseseznamem"/>
        <w:numPr>
          <w:ilvl w:val="0"/>
          <w:numId w:val="6"/>
        </w:numPr>
        <w:spacing w:after="120"/>
        <w:jc w:val="both"/>
        <w:rPr>
          <w:rFonts w:ascii="Arial" w:hAnsi="Arial"/>
        </w:rPr>
      </w:pPr>
      <w:r w:rsidRPr="00292154">
        <w:rPr>
          <w:rFonts w:ascii="Arial" w:hAnsi="Arial"/>
        </w:rPr>
        <w:t>t</w:t>
      </w:r>
      <w:r w:rsidR="001B02D4" w:rsidRPr="00292154">
        <w:rPr>
          <w:rFonts w:ascii="Arial" w:hAnsi="Arial"/>
        </w:rPr>
        <w:t>he number of the su</w:t>
      </w:r>
      <w:r w:rsidRPr="00292154">
        <w:rPr>
          <w:rFonts w:ascii="Arial" w:hAnsi="Arial"/>
        </w:rPr>
        <w:t>pplied units without defects with a divided according to individual types,</w:t>
      </w:r>
    </w:p>
    <w:p w:rsidR="00DE1193" w:rsidRPr="00292154" w:rsidRDefault="00DE1193" w:rsidP="008007F1">
      <w:pPr>
        <w:pStyle w:val="Odstavecseseznamem"/>
        <w:numPr>
          <w:ilvl w:val="0"/>
          <w:numId w:val="6"/>
        </w:numPr>
        <w:spacing w:after="120"/>
        <w:jc w:val="both"/>
        <w:rPr>
          <w:rFonts w:ascii="Arial" w:hAnsi="Arial"/>
        </w:rPr>
      </w:pPr>
      <w:r w:rsidRPr="00292154">
        <w:rPr>
          <w:rFonts w:ascii="Arial" w:hAnsi="Arial"/>
        </w:rPr>
        <w:t xml:space="preserve">the number of delivered pieces of defective </w:t>
      </w:r>
      <w:r w:rsidR="00425A8B" w:rsidRPr="00292154">
        <w:rPr>
          <w:rFonts w:ascii="Arial" w:hAnsi="Arial"/>
        </w:rPr>
        <w:t>Prelaminates</w:t>
      </w:r>
      <w:r w:rsidRPr="00292154">
        <w:rPr>
          <w:rFonts w:ascii="Arial" w:hAnsi="Arial"/>
        </w:rPr>
        <w:t xml:space="preserve"> according to paragraph 8 of this article,</w:t>
      </w:r>
    </w:p>
    <w:p w:rsidR="001B02D4" w:rsidRPr="00292154" w:rsidRDefault="00DE1193" w:rsidP="008007F1">
      <w:pPr>
        <w:pStyle w:val="Odstavecseseznamem"/>
        <w:numPr>
          <w:ilvl w:val="0"/>
          <w:numId w:val="6"/>
        </w:numPr>
        <w:spacing w:after="120"/>
        <w:contextualSpacing w:val="0"/>
        <w:jc w:val="both"/>
        <w:rPr>
          <w:rFonts w:ascii="Arial" w:hAnsi="Arial" w:cs="Arial"/>
        </w:rPr>
      </w:pPr>
      <w:r w:rsidRPr="00292154">
        <w:rPr>
          <w:rFonts w:ascii="Arial" w:hAnsi="Arial"/>
        </w:rPr>
        <w:t xml:space="preserve">the total number of </w:t>
      </w:r>
      <w:r w:rsidR="00425A8B" w:rsidRPr="00292154">
        <w:rPr>
          <w:rFonts w:ascii="Arial" w:hAnsi="Arial"/>
        </w:rPr>
        <w:t>Prelaminates</w:t>
      </w:r>
      <w:r w:rsidRPr="00292154">
        <w:rPr>
          <w:rFonts w:ascii="Arial" w:hAnsi="Arial"/>
        </w:rPr>
        <w:t xml:space="preserve"> delivered,</w:t>
      </w:r>
    </w:p>
    <w:p w:rsidR="00DE1193" w:rsidRPr="00292154" w:rsidRDefault="00DE1193" w:rsidP="008007F1">
      <w:pPr>
        <w:pStyle w:val="Odstavecseseznamem"/>
        <w:numPr>
          <w:ilvl w:val="0"/>
          <w:numId w:val="6"/>
        </w:numPr>
        <w:spacing w:after="120"/>
        <w:contextualSpacing w:val="0"/>
        <w:jc w:val="both"/>
        <w:rPr>
          <w:rFonts w:ascii="Arial" w:hAnsi="Arial" w:cs="Arial"/>
        </w:rPr>
      </w:pPr>
      <w:r w:rsidRPr="00292154">
        <w:rPr>
          <w:rFonts w:ascii="Arial" w:hAnsi="Arial" w:cs="Arial"/>
        </w:rPr>
        <w:t>place and date of handover and acceptance</w:t>
      </w:r>
    </w:p>
    <w:p w:rsidR="00DE1193" w:rsidRPr="00292154" w:rsidRDefault="00DE1193" w:rsidP="00DE1193">
      <w:pPr>
        <w:pStyle w:val="Odstavecseseznamem"/>
        <w:spacing w:after="0"/>
        <w:ind w:left="1080"/>
        <w:contextualSpacing w:val="0"/>
        <w:jc w:val="both"/>
        <w:rPr>
          <w:rFonts w:ascii="Arial" w:hAnsi="Arial" w:cs="Arial"/>
          <w:b/>
          <w:sz w:val="18"/>
        </w:rPr>
      </w:pPr>
    </w:p>
    <w:p w:rsidR="00DE1193" w:rsidRPr="00292154" w:rsidRDefault="00DE1193" w:rsidP="00DE1193">
      <w:pPr>
        <w:spacing w:after="0"/>
        <w:jc w:val="both"/>
        <w:rPr>
          <w:rFonts w:ascii="Arial" w:hAnsi="Arial" w:cs="Arial"/>
        </w:rPr>
      </w:pPr>
      <w:r w:rsidRPr="00292154">
        <w:rPr>
          <w:rFonts w:ascii="Arial" w:hAnsi="Arial"/>
        </w:rPr>
        <w:t>(hereinafter the "</w:t>
      </w:r>
      <w:r w:rsidRPr="00292154">
        <w:rPr>
          <w:rFonts w:ascii="Arial" w:hAnsi="Arial"/>
          <w:b/>
        </w:rPr>
        <w:t>delivery note</w:t>
      </w:r>
      <w:r w:rsidRPr="00292154">
        <w:rPr>
          <w:rFonts w:ascii="Arial" w:hAnsi="Arial"/>
        </w:rPr>
        <w:t>")</w:t>
      </w:r>
    </w:p>
    <w:p w:rsidR="00DE1193" w:rsidRPr="00292154" w:rsidRDefault="00DE1193" w:rsidP="00DE1193">
      <w:pPr>
        <w:pStyle w:val="Odstavecseseznamem"/>
        <w:spacing w:after="120"/>
        <w:ind w:left="1080"/>
        <w:contextualSpacing w:val="0"/>
        <w:jc w:val="both"/>
        <w:rPr>
          <w:rFonts w:ascii="Arial" w:hAnsi="Arial" w:cs="Arial"/>
        </w:rPr>
      </w:pPr>
    </w:p>
    <w:p w:rsidR="007D66E2" w:rsidRPr="00292154" w:rsidRDefault="001B02D4" w:rsidP="00DE1193">
      <w:pPr>
        <w:pStyle w:val="Odstavecseseznamem"/>
        <w:numPr>
          <w:ilvl w:val="0"/>
          <w:numId w:val="5"/>
        </w:numPr>
        <w:spacing w:after="120"/>
        <w:ind w:left="426" w:hanging="426"/>
        <w:contextualSpacing w:val="0"/>
        <w:jc w:val="both"/>
        <w:rPr>
          <w:rFonts w:ascii="Arial" w:hAnsi="Arial"/>
        </w:rPr>
      </w:pPr>
      <w:r w:rsidRPr="00292154">
        <w:rPr>
          <w:rFonts w:ascii="Arial" w:hAnsi="Arial"/>
        </w:rPr>
        <w:t xml:space="preserve">The Seller shall arrange for the transportation of the Goods to the </w:t>
      </w:r>
      <w:r w:rsidR="00EE651A" w:rsidRPr="00292154">
        <w:rPr>
          <w:rFonts w:ascii="Arial" w:hAnsi="Arial"/>
        </w:rPr>
        <w:t>p</w:t>
      </w:r>
      <w:r w:rsidRPr="00292154">
        <w:rPr>
          <w:rFonts w:ascii="Arial" w:hAnsi="Arial"/>
        </w:rPr>
        <w:t xml:space="preserve">lace of </w:t>
      </w:r>
      <w:r w:rsidR="00EE651A" w:rsidRPr="00292154">
        <w:rPr>
          <w:rFonts w:ascii="Arial" w:hAnsi="Arial"/>
        </w:rPr>
        <w:t>performance</w:t>
      </w:r>
      <w:r w:rsidRPr="00292154">
        <w:rPr>
          <w:rFonts w:ascii="Arial" w:hAnsi="Arial"/>
        </w:rPr>
        <w:t xml:space="preserve"> at its own expense and risk in accordance with Incoterms 2020, DAP.</w:t>
      </w:r>
      <w:r w:rsidR="00DE1193" w:rsidRPr="00292154">
        <w:rPr>
          <w:rFonts w:ascii="Arial" w:hAnsi="Arial"/>
        </w:rPr>
        <w:t xml:space="preserve"> </w:t>
      </w:r>
    </w:p>
    <w:p w:rsidR="00DE1193" w:rsidRPr="00292154" w:rsidRDefault="00DE1193" w:rsidP="002315CB">
      <w:pPr>
        <w:pStyle w:val="Odstavecseseznamem"/>
        <w:numPr>
          <w:ilvl w:val="0"/>
          <w:numId w:val="5"/>
        </w:numPr>
        <w:spacing w:after="120"/>
        <w:ind w:left="426" w:hanging="426"/>
        <w:contextualSpacing w:val="0"/>
        <w:jc w:val="both"/>
        <w:rPr>
          <w:rFonts w:ascii="Arial" w:hAnsi="Arial"/>
        </w:rPr>
      </w:pPr>
      <w:r w:rsidRPr="00292154">
        <w:rPr>
          <w:rFonts w:ascii="Arial" w:hAnsi="Arial"/>
        </w:rPr>
        <w:t>The Seller shall notify the Buyer to the e-mail address: purchasing@stc.cz and to the e-mail address specified in the order the expected date and time when the Goods will be delivered to the Buyer's address, at least 2 working days before the day of dispatch from the Seller's plant.</w:t>
      </w:r>
      <w:r w:rsidR="002315CB" w:rsidRPr="00292154">
        <w:rPr>
          <w:rFonts w:ascii="Arial" w:hAnsi="Arial"/>
        </w:rPr>
        <w:t xml:space="preserve"> In the event that the Seller uses a carrier that allows you to monitor the status of the delivery, the Seller will also send the Buyer the number of the bill of lading.</w:t>
      </w:r>
      <w:r w:rsidRPr="00292154">
        <w:rPr>
          <w:rFonts w:ascii="Arial" w:hAnsi="Arial"/>
        </w:rPr>
        <w:t xml:space="preserve"> The Seller shall immediately inform the Buyer about expected failure to arrive on time in order to solve this situation. </w:t>
      </w:r>
    </w:p>
    <w:p w:rsidR="001B02D4" w:rsidRPr="00292154" w:rsidRDefault="001B02D4" w:rsidP="00806C8B">
      <w:pPr>
        <w:pStyle w:val="Odstavecseseznamem"/>
        <w:numPr>
          <w:ilvl w:val="0"/>
          <w:numId w:val="5"/>
        </w:numPr>
        <w:spacing w:after="120"/>
        <w:ind w:left="426" w:hanging="426"/>
        <w:contextualSpacing w:val="0"/>
        <w:jc w:val="both"/>
        <w:rPr>
          <w:rFonts w:ascii="Arial" w:hAnsi="Arial" w:cs="Arial"/>
        </w:rPr>
      </w:pPr>
      <w:r w:rsidRPr="00292154">
        <w:rPr>
          <w:rFonts w:ascii="Arial" w:hAnsi="Arial"/>
        </w:rPr>
        <w:t xml:space="preserve">The Seller shall deliver the Goods on business days and during the Buyer's regular working hours, i.e. between 6:00 a.m. and 2:00 p.m., unless stipulated otherwise by the Buyer. Outside these hours, it is only possible to receive </w:t>
      </w:r>
      <w:r w:rsidR="00EB5B4C" w:rsidRPr="00292154">
        <w:rPr>
          <w:rFonts w:ascii="Arial" w:hAnsi="Arial"/>
        </w:rPr>
        <w:t>G</w:t>
      </w:r>
      <w:r w:rsidRPr="00292154">
        <w:rPr>
          <w:rFonts w:ascii="Arial" w:hAnsi="Arial"/>
        </w:rPr>
        <w:t>oods following a previous agreement made over the phone between the Seller and the Buyer</w:t>
      </w:r>
      <w:r w:rsidR="00EB5B4C" w:rsidRPr="00292154">
        <w:rPr>
          <w:rFonts w:ascii="Arial" w:hAnsi="Arial"/>
        </w:rPr>
        <w:t>'s</w:t>
      </w:r>
      <w:r w:rsidRPr="00292154">
        <w:rPr>
          <w:rFonts w:ascii="Arial" w:hAnsi="Arial"/>
        </w:rPr>
        <w:t xml:space="preserve"> representative </w:t>
      </w:r>
      <w:r w:rsidR="00B32474" w:rsidRPr="00292154">
        <w:rPr>
          <w:rFonts w:ascii="Arial" w:hAnsi="Arial"/>
        </w:rPr>
        <w:t>stated</w:t>
      </w:r>
      <w:r w:rsidRPr="00292154">
        <w:rPr>
          <w:rFonts w:ascii="Arial" w:hAnsi="Arial"/>
        </w:rPr>
        <w:t xml:space="preserve"> in the order.</w:t>
      </w:r>
      <w:r w:rsidRPr="00292154">
        <w:t xml:space="preserve"> </w:t>
      </w:r>
    </w:p>
    <w:p w:rsidR="00BB2832" w:rsidRPr="00292154" w:rsidRDefault="00BB2832" w:rsidP="00BB2832">
      <w:pPr>
        <w:pStyle w:val="Odstavecseseznamem"/>
        <w:numPr>
          <w:ilvl w:val="0"/>
          <w:numId w:val="5"/>
        </w:numPr>
        <w:spacing w:after="120"/>
        <w:ind w:left="426" w:hanging="426"/>
        <w:contextualSpacing w:val="0"/>
        <w:jc w:val="both"/>
        <w:rPr>
          <w:rFonts w:ascii="Arial" w:hAnsi="Arial"/>
        </w:rPr>
      </w:pPr>
      <w:r w:rsidRPr="00292154">
        <w:rPr>
          <w:rFonts w:ascii="Arial" w:hAnsi="Arial"/>
        </w:rPr>
        <w:t>Within a single delivery,:</w:t>
      </w:r>
    </w:p>
    <w:p w:rsidR="00BB2832" w:rsidRPr="00292154" w:rsidRDefault="00BB2832" w:rsidP="00BB2832">
      <w:pPr>
        <w:spacing w:after="120"/>
        <w:ind w:left="426"/>
        <w:jc w:val="both"/>
        <w:rPr>
          <w:rFonts w:ascii="Arial" w:hAnsi="Arial"/>
        </w:rPr>
      </w:pPr>
      <w:r w:rsidRPr="00292154">
        <w:rPr>
          <w:rFonts w:ascii="Arial" w:hAnsi="Arial"/>
        </w:rPr>
        <w:t xml:space="preserve">a) the number of defective </w:t>
      </w:r>
      <w:r w:rsidR="00425A8B" w:rsidRPr="00292154">
        <w:rPr>
          <w:rFonts w:ascii="Arial" w:hAnsi="Arial"/>
        </w:rPr>
        <w:t>Prelaminates</w:t>
      </w:r>
      <w:r w:rsidRPr="00292154">
        <w:rPr>
          <w:rFonts w:ascii="Arial" w:hAnsi="Arial"/>
        </w:rPr>
        <w:t xml:space="preserve"> higher than 2% of the total number of </w:t>
      </w:r>
      <w:r w:rsidR="00425A8B" w:rsidRPr="00292154">
        <w:rPr>
          <w:rFonts w:ascii="Arial" w:hAnsi="Arial"/>
        </w:rPr>
        <w:t>Prelaminates</w:t>
      </w:r>
      <w:r w:rsidRPr="00292154">
        <w:rPr>
          <w:rFonts w:ascii="Arial" w:hAnsi="Arial"/>
        </w:rPr>
        <w:t xml:space="preserve"> delivered,</w:t>
      </w:r>
    </w:p>
    <w:p w:rsidR="00BB2832" w:rsidRPr="00292154" w:rsidRDefault="00BB2832" w:rsidP="00BB2832">
      <w:pPr>
        <w:spacing w:after="120"/>
        <w:ind w:left="426"/>
        <w:jc w:val="both"/>
        <w:rPr>
          <w:rFonts w:ascii="Arial" w:hAnsi="Arial"/>
        </w:rPr>
      </w:pPr>
      <w:r w:rsidRPr="00292154">
        <w:rPr>
          <w:rFonts w:ascii="Arial" w:hAnsi="Arial"/>
        </w:rPr>
        <w:t xml:space="preserve">b) no sheet in the format of 5x3 positions, on which the number of defective </w:t>
      </w:r>
      <w:r w:rsidR="00425A8B" w:rsidRPr="00292154">
        <w:rPr>
          <w:rFonts w:ascii="Arial" w:hAnsi="Arial"/>
        </w:rPr>
        <w:t>Prelaminates</w:t>
      </w:r>
      <w:r w:rsidRPr="00292154">
        <w:rPr>
          <w:rFonts w:ascii="Arial" w:hAnsi="Arial"/>
        </w:rPr>
        <w:t xml:space="preserve"> will be greater than 2,</w:t>
      </w:r>
    </w:p>
    <w:p w:rsidR="00BB2832" w:rsidRPr="00292154" w:rsidRDefault="00BB2832" w:rsidP="00BB2832">
      <w:pPr>
        <w:spacing w:after="120"/>
        <w:ind w:left="426"/>
        <w:jc w:val="both"/>
        <w:rPr>
          <w:rFonts w:ascii="Arial" w:hAnsi="Arial"/>
        </w:rPr>
      </w:pPr>
      <w:r w:rsidRPr="00292154">
        <w:rPr>
          <w:rFonts w:ascii="Arial" w:hAnsi="Arial"/>
        </w:rPr>
        <w:t xml:space="preserve">c) no sheet in the format of 7x3 positions, on which the number of defective </w:t>
      </w:r>
      <w:r w:rsidR="00425A8B" w:rsidRPr="00292154">
        <w:rPr>
          <w:rFonts w:ascii="Arial" w:hAnsi="Arial"/>
        </w:rPr>
        <w:t>Prelaminates</w:t>
      </w:r>
      <w:r w:rsidRPr="00292154">
        <w:rPr>
          <w:rFonts w:ascii="Arial" w:hAnsi="Arial"/>
        </w:rPr>
        <w:t xml:space="preserve"> will be greater than 3.</w:t>
      </w:r>
    </w:p>
    <w:p w:rsidR="00BB2832" w:rsidRPr="00292154" w:rsidRDefault="00BB2832" w:rsidP="00BB2832">
      <w:pPr>
        <w:pStyle w:val="Odstavecseseznamem"/>
        <w:numPr>
          <w:ilvl w:val="0"/>
          <w:numId w:val="5"/>
        </w:numPr>
        <w:spacing w:after="120"/>
        <w:ind w:left="426" w:hanging="426"/>
        <w:contextualSpacing w:val="0"/>
        <w:jc w:val="both"/>
        <w:rPr>
          <w:rFonts w:ascii="Arial" w:hAnsi="Arial"/>
        </w:rPr>
      </w:pPr>
      <w:r w:rsidRPr="00292154">
        <w:rPr>
          <w:rFonts w:ascii="Arial" w:hAnsi="Arial"/>
        </w:rPr>
        <w:t xml:space="preserve">Within one partial delivery, the tolerance of the number of delivered </w:t>
      </w:r>
      <w:r w:rsidR="00425A8B" w:rsidRPr="00292154">
        <w:rPr>
          <w:rFonts w:ascii="Arial" w:hAnsi="Arial"/>
        </w:rPr>
        <w:t>Prelaminates</w:t>
      </w:r>
      <w:r w:rsidRPr="00292154">
        <w:rPr>
          <w:rFonts w:ascii="Arial" w:hAnsi="Arial"/>
        </w:rPr>
        <w:t xml:space="preserve"> is +/- 3% of the ordered number of </w:t>
      </w:r>
      <w:r w:rsidR="00425A8B" w:rsidRPr="00292154">
        <w:rPr>
          <w:rFonts w:ascii="Arial" w:hAnsi="Arial"/>
        </w:rPr>
        <w:t>Prelaminates</w:t>
      </w:r>
      <w:r w:rsidRPr="00292154">
        <w:rPr>
          <w:rFonts w:ascii="Arial" w:hAnsi="Arial"/>
        </w:rPr>
        <w:t>.</w:t>
      </w:r>
    </w:p>
    <w:p w:rsidR="00BB2832" w:rsidRPr="00292154" w:rsidRDefault="00BB2832" w:rsidP="00BB2832">
      <w:pPr>
        <w:pStyle w:val="Odstavecseseznamem"/>
        <w:numPr>
          <w:ilvl w:val="0"/>
          <w:numId w:val="5"/>
        </w:numPr>
        <w:spacing w:after="120"/>
        <w:ind w:left="426" w:hanging="426"/>
        <w:contextualSpacing w:val="0"/>
        <w:jc w:val="both"/>
        <w:rPr>
          <w:rFonts w:ascii="Arial" w:hAnsi="Arial"/>
        </w:rPr>
      </w:pPr>
      <w:r w:rsidRPr="00292154">
        <w:rPr>
          <w:rFonts w:ascii="Arial" w:hAnsi="Arial"/>
        </w:rPr>
        <w:t>The Seller undertakes to provide the subject of performance for transport and subsequent storage in a manner that is usual for this type of subject of performance in business relations so as to ensure the preservation, protection and quality of the subject of performance. Each delivered consignment will be properly marked with the indication of the subject of performance, the manufacturer and information about its weight.</w:t>
      </w:r>
    </w:p>
    <w:p w:rsidR="00BB2832" w:rsidRPr="00292154" w:rsidRDefault="00F62D49" w:rsidP="00806C8B">
      <w:pPr>
        <w:pStyle w:val="Odstavecseseznamem"/>
        <w:numPr>
          <w:ilvl w:val="0"/>
          <w:numId w:val="5"/>
        </w:numPr>
        <w:spacing w:after="120"/>
        <w:ind w:left="426" w:hanging="426"/>
        <w:contextualSpacing w:val="0"/>
        <w:jc w:val="both"/>
        <w:rPr>
          <w:rFonts w:ascii="Arial" w:hAnsi="Arial" w:cs="Arial"/>
        </w:rPr>
      </w:pPr>
      <w:r w:rsidRPr="00292154">
        <w:rPr>
          <w:rFonts w:ascii="Arial" w:hAnsi="Arial"/>
        </w:rPr>
        <w:t>The performance of the S</w:t>
      </w:r>
      <w:r w:rsidR="00BB2832" w:rsidRPr="00292154">
        <w:rPr>
          <w:rFonts w:ascii="Arial" w:hAnsi="Arial"/>
        </w:rPr>
        <w:t>eller is considered fulfilled if it is delivered on time and properly, ie free of any defects in quantity in accordance with the agreement of the parties under paragraph 8 of this article, quality or legal defects, including accompanying written documents.</w:t>
      </w:r>
    </w:p>
    <w:p w:rsidR="00BB2832" w:rsidRPr="00292154" w:rsidRDefault="00BB2832" w:rsidP="00BB2832">
      <w:pPr>
        <w:pStyle w:val="Odstavecseseznamem"/>
        <w:ind w:left="1068"/>
        <w:rPr>
          <w:rFonts w:ascii="Arial" w:hAnsi="Arial"/>
        </w:rPr>
      </w:pPr>
    </w:p>
    <w:p w:rsidR="00605EE3" w:rsidRPr="00292154" w:rsidRDefault="00605EE3" w:rsidP="00BB2832">
      <w:pPr>
        <w:pStyle w:val="Odstavecseseznamem"/>
        <w:numPr>
          <w:ilvl w:val="0"/>
          <w:numId w:val="5"/>
        </w:numPr>
        <w:spacing w:after="120"/>
        <w:ind w:left="426" w:hanging="426"/>
        <w:contextualSpacing w:val="0"/>
        <w:jc w:val="both"/>
        <w:rPr>
          <w:rFonts w:ascii="Arial" w:hAnsi="Arial"/>
        </w:rPr>
      </w:pPr>
      <w:r w:rsidRPr="00292154">
        <w:rPr>
          <w:rFonts w:ascii="Arial" w:hAnsi="Arial"/>
        </w:rPr>
        <w:t xml:space="preserve">The </w:t>
      </w:r>
      <w:r w:rsidR="00C27DB6" w:rsidRPr="00292154">
        <w:rPr>
          <w:rFonts w:ascii="Arial" w:hAnsi="Arial"/>
        </w:rPr>
        <w:t xml:space="preserve">ownership </w:t>
      </w:r>
      <w:r w:rsidRPr="00292154">
        <w:rPr>
          <w:rFonts w:ascii="Arial" w:hAnsi="Arial"/>
        </w:rPr>
        <w:t xml:space="preserve">title to the </w:t>
      </w:r>
      <w:r w:rsidR="00C27DB6" w:rsidRPr="00292154">
        <w:rPr>
          <w:rFonts w:ascii="Arial" w:hAnsi="Arial"/>
        </w:rPr>
        <w:t>G</w:t>
      </w:r>
      <w:r w:rsidRPr="00292154">
        <w:rPr>
          <w:rFonts w:ascii="Arial" w:hAnsi="Arial"/>
        </w:rPr>
        <w:t xml:space="preserve">oods supplied on the basis of this Framework </w:t>
      </w:r>
      <w:r w:rsidR="00F62D49" w:rsidRPr="00292154">
        <w:rPr>
          <w:rFonts w:ascii="Arial" w:hAnsi="Arial"/>
        </w:rPr>
        <w:t>Agreement</w:t>
      </w:r>
      <w:r w:rsidRPr="00292154">
        <w:rPr>
          <w:rFonts w:ascii="Arial" w:hAnsi="Arial"/>
        </w:rPr>
        <w:t xml:space="preserve"> shall pass on the Buyer at the moment of takeover of the Goods, i.e. at the moment the handover protocol for the Goods (delivery note) is signed by the Buyer. The risk of damage to the Goods shall pass to the Buyer at the same moment. </w:t>
      </w:r>
    </w:p>
    <w:p w:rsidR="00EC6AE1" w:rsidRPr="00292154" w:rsidRDefault="00EC6AE1" w:rsidP="006463D8">
      <w:pPr>
        <w:spacing w:after="120"/>
        <w:jc w:val="center"/>
        <w:rPr>
          <w:rFonts w:ascii="Arial Black" w:hAnsi="Arial Black" w:cs="Arial"/>
          <w:color w:val="000000"/>
        </w:rPr>
      </w:pPr>
    </w:p>
    <w:p w:rsidR="006C1AB2" w:rsidRPr="00292154" w:rsidRDefault="006C1AB2" w:rsidP="006463D8">
      <w:pPr>
        <w:spacing w:after="120"/>
        <w:jc w:val="center"/>
        <w:rPr>
          <w:rFonts w:ascii="Arial Black" w:hAnsi="Arial Black" w:cs="Arial"/>
          <w:color w:val="000000"/>
        </w:rPr>
      </w:pPr>
    </w:p>
    <w:p w:rsidR="002A4E92" w:rsidRPr="00292154" w:rsidRDefault="0000170C" w:rsidP="006463D8">
      <w:pPr>
        <w:spacing w:after="120"/>
        <w:jc w:val="center"/>
        <w:rPr>
          <w:rFonts w:ascii="Arial Black" w:hAnsi="Arial Black" w:cs="Arial"/>
          <w:color w:val="000000"/>
        </w:rPr>
      </w:pPr>
      <w:r w:rsidRPr="00292154">
        <w:rPr>
          <w:rFonts w:ascii="Arial Black" w:hAnsi="Arial Black"/>
          <w:color w:val="000000"/>
        </w:rPr>
        <w:t>V.</w:t>
      </w:r>
      <w:r w:rsidRPr="00292154">
        <w:rPr>
          <w:rFonts w:ascii="Arial Black" w:hAnsi="Arial Black"/>
          <w:color w:val="000000"/>
        </w:rPr>
        <w:tab/>
      </w:r>
      <w:r w:rsidRPr="00292154">
        <w:rPr>
          <w:rFonts w:ascii="Arial Black" w:hAnsi="Arial Black"/>
          <w:bCs/>
          <w:smallCaps/>
        </w:rPr>
        <w:t>PRICE</w:t>
      </w:r>
    </w:p>
    <w:p w:rsidR="00872D09" w:rsidRPr="00292154" w:rsidRDefault="006463D8" w:rsidP="008007F1">
      <w:pPr>
        <w:pStyle w:val="Odstavecseseznamem"/>
        <w:numPr>
          <w:ilvl w:val="0"/>
          <w:numId w:val="16"/>
        </w:numPr>
        <w:spacing w:after="120"/>
        <w:ind w:left="426" w:hanging="426"/>
        <w:contextualSpacing w:val="0"/>
        <w:jc w:val="both"/>
        <w:rPr>
          <w:rFonts w:ascii="Arial" w:eastAsia="Calibri" w:hAnsi="Arial" w:cs="Arial"/>
          <w:b/>
        </w:rPr>
      </w:pPr>
      <w:r w:rsidRPr="00292154">
        <w:rPr>
          <w:rFonts w:ascii="Arial" w:hAnsi="Arial"/>
        </w:rPr>
        <w:t xml:space="preserve">The </w:t>
      </w:r>
      <w:r w:rsidR="00872D09" w:rsidRPr="00292154">
        <w:rPr>
          <w:rFonts w:ascii="Arial" w:hAnsi="Arial"/>
        </w:rPr>
        <w:t xml:space="preserve">unit </w:t>
      </w:r>
      <w:r w:rsidRPr="00292154">
        <w:rPr>
          <w:rFonts w:ascii="Arial" w:hAnsi="Arial"/>
        </w:rPr>
        <w:t>price</w:t>
      </w:r>
      <w:r w:rsidR="00872D09" w:rsidRPr="00292154">
        <w:rPr>
          <w:rFonts w:ascii="Arial" w:hAnsi="Arial"/>
        </w:rPr>
        <w:t>s</w:t>
      </w:r>
      <w:r w:rsidRPr="00292154">
        <w:rPr>
          <w:rFonts w:ascii="Arial" w:hAnsi="Arial"/>
        </w:rPr>
        <w:t xml:space="preserve"> for deliveries of Goods in </w:t>
      </w:r>
      <w:r w:rsidRPr="00292154">
        <w:rPr>
          <w:rFonts w:ascii="Arial" w:hAnsi="Arial"/>
          <w:b/>
          <w:bCs/>
        </w:rPr>
        <w:t>EUR excluding VAT</w:t>
      </w:r>
      <w:r w:rsidRPr="00292154">
        <w:rPr>
          <w:rFonts w:ascii="Arial" w:hAnsi="Arial"/>
        </w:rPr>
        <w:t xml:space="preserve"> </w:t>
      </w:r>
      <w:r w:rsidR="00872D09" w:rsidRPr="00292154">
        <w:rPr>
          <w:rFonts w:ascii="Arial" w:hAnsi="Arial"/>
        </w:rPr>
        <w:t xml:space="preserve">are listed in Annex No. 2 to this Framework Agreement and are determined on the basis of the Seller's </w:t>
      </w:r>
      <w:r w:rsidR="003F0B56" w:rsidRPr="00292154">
        <w:rPr>
          <w:rFonts w:ascii="Arial" w:hAnsi="Arial"/>
        </w:rPr>
        <w:t xml:space="preserve">tender </w:t>
      </w:r>
      <w:r w:rsidR="00872D09" w:rsidRPr="00292154">
        <w:rPr>
          <w:rFonts w:ascii="Arial" w:hAnsi="Arial"/>
        </w:rPr>
        <w:t xml:space="preserve">submitted to the Tender Procedure. The unit purchase prices of </w:t>
      </w:r>
      <w:r w:rsidR="00425A8B" w:rsidRPr="00292154">
        <w:rPr>
          <w:rFonts w:ascii="Arial" w:hAnsi="Arial"/>
        </w:rPr>
        <w:t>Prelaminates</w:t>
      </w:r>
      <w:r w:rsidR="00872D09" w:rsidRPr="00292154">
        <w:rPr>
          <w:rFonts w:ascii="Arial" w:hAnsi="Arial"/>
        </w:rPr>
        <w:t xml:space="preserve"> are set as maximum, non-exceedable and valid prices for the entire period of validity and effectiveness of this Framework Agreement.</w:t>
      </w:r>
    </w:p>
    <w:p w:rsidR="00872D09" w:rsidRPr="00292154" w:rsidRDefault="00872D09" w:rsidP="008007F1">
      <w:pPr>
        <w:pStyle w:val="Odstavecseseznamem"/>
        <w:numPr>
          <w:ilvl w:val="0"/>
          <w:numId w:val="16"/>
        </w:numPr>
        <w:spacing w:after="120"/>
        <w:ind w:left="426" w:hanging="426"/>
        <w:contextualSpacing w:val="0"/>
        <w:jc w:val="both"/>
        <w:rPr>
          <w:rFonts w:ascii="Arial" w:hAnsi="Arial"/>
        </w:rPr>
      </w:pPr>
      <w:r w:rsidRPr="00292154">
        <w:rPr>
          <w:rFonts w:ascii="Arial" w:hAnsi="Arial"/>
        </w:rPr>
        <w:t xml:space="preserve">The price for partial deliveries will be calculated as a multiple of the relevant unit prices of </w:t>
      </w:r>
      <w:r w:rsidR="00425A8B" w:rsidRPr="00292154">
        <w:rPr>
          <w:rFonts w:ascii="Arial" w:hAnsi="Arial"/>
        </w:rPr>
        <w:t>Prelaminates</w:t>
      </w:r>
      <w:r w:rsidRPr="00292154">
        <w:rPr>
          <w:rFonts w:ascii="Arial" w:hAnsi="Arial"/>
        </w:rPr>
        <w:t xml:space="preserve"> and the number of delivered perfect </w:t>
      </w:r>
      <w:r w:rsidR="00425A8B" w:rsidRPr="00292154">
        <w:rPr>
          <w:rFonts w:ascii="Arial" w:hAnsi="Arial"/>
        </w:rPr>
        <w:t>Prelaminates</w:t>
      </w:r>
      <w:r w:rsidRPr="00292154">
        <w:rPr>
          <w:rFonts w:ascii="Arial" w:hAnsi="Arial"/>
        </w:rPr>
        <w:t xml:space="preserve"> of the corresponding type.</w:t>
      </w:r>
    </w:p>
    <w:p w:rsidR="00872D09" w:rsidRPr="00292154" w:rsidRDefault="006463D8" w:rsidP="008007F1">
      <w:pPr>
        <w:pStyle w:val="Odstavecseseznamem"/>
        <w:numPr>
          <w:ilvl w:val="0"/>
          <w:numId w:val="16"/>
        </w:numPr>
        <w:spacing w:after="120"/>
        <w:ind w:left="425"/>
        <w:contextualSpacing w:val="0"/>
        <w:jc w:val="both"/>
        <w:rPr>
          <w:rFonts w:ascii="Arial" w:hAnsi="Arial"/>
          <w:color w:val="000000"/>
        </w:rPr>
      </w:pPr>
      <w:r w:rsidRPr="00292154">
        <w:rPr>
          <w:rFonts w:ascii="Arial" w:hAnsi="Arial"/>
        </w:rPr>
        <w:t xml:space="preserve">The unit prices are the </w:t>
      </w:r>
      <w:r w:rsidR="00F62D49" w:rsidRPr="00292154">
        <w:rPr>
          <w:rFonts w:ascii="Arial" w:hAnsi="Arial"/>
        </w:rPr>
        <w:t xml:space="preserve">final </w:t>
      </w:r>
      <w:r w:rsidRPr="00292154">
        <w:rPr>
          <w:rFonts w:ascii="Arial" w:hAnsi="Arial"/>
        </w:rPr>
        <w:t xml:space="preserve">maximum </w:t>
      </w:r>
      <w:r w:rsidR="00F62D49" w:rsidRPr="00292154">
        <w:rPr>
          <w:rFonts w:ascii="Arial" w:hAnsi="Arial"/>
        </w:rPr>
        <w:t xml:space="preserve">permissible </w:t>
      </w:r>
      <w:r w:rsidRPr="00292154">
        <w:rPr>
          <w:rFonts w:ascii="Arial" w:hAnsi="Arial"/>
        </w:rPr>
        <w:t>pri</w:t>
      </w:r>
      <w:r w:rsidR="00872D09" w:rsidRPr="00292154">
        <w:rPr>
          <w:rFonts w:ascii="Arial" w:hAnsi="Arial"/>
        </w:rPr>
        <w:t>ces that shall not be exceeded and also include</w:t>
      </w:r>
      <w:r w:rsidR="005F7ABF" w:rsidRPr="00292154">
        <w:rPr>
          <w:rFonts w:ascii="Arial" w:hAnsi="Arial"/>
        </w:rPr>
        <w:t xml:space="preserve"> any related cost, </w:t>
      </w:r>
      <w:r w:rsidR="003E0264" w:rsidRPr="00292154">
        <w:rPr>
          <w:rFonts w:ascii="Arial" w:hAnsi="Arial"/>
        </w:rPr>
        <w:t>especially</w:t>
      </w:r>
      <w:r w:rsidR="005F7ABF" w:rsidRPr="00292154">
        <w:rPr>
          <w:rFonts w:ascii="Arial" w:hAnsi="Arial"/>
        </w:rPr>
        <w:t xml:space="preserve"> any cost of package and transportation of the Goods to the Buyer to the place of performance acc</w:t>
      </w:r>
      <w:r w:rsidR="00F62D49" w:rsidRPr="00292154">
        <w:rPr>
          <w:rFonts w:ascii="Arial" w:hAnsi="Arial"/>
        </w:rPr>
        <w:t>ording to Article IV paragraph 1</w:t>
      </w:r>
      <w:r w:rsidR="005F7ABF" w:rsidRPr="00292154">
        <w:rPr>
          <w:rFonts w:ascii="Arial" w:hAnsi="Arial"/>
        </w:rPr>
        <w:t xml:space="preserve"> hereof</w:t>
      </w:r>
      <w:r w:rsidR="00F62D49" w:rsidRPr="00292154">
        <w:rPr>
          <w:rFonts w:ascii="Arial" w:hAnsi="Arial"/>
        </w:rPr>
        <w:t xml:space="preserve"> as any cost of waste disposal customs duty, customs charges, any ecological liquidation of the Goods and related services. </w:t>
      </w:r>
    </w:p>
    <w:p w:rsidR="00872D09" w:rsidRPr="00292154" w:rsidRDefault="00872D09" w:rsidP="008007F1">
      <w:pPr>
        <w:pStyle w:val="Odstavecseseznamem"/>
        <w:numPr>
          <w:ilvl w:val="0"/>
          <w:numId w:val="16"/>
        </w:numPr>
        <w:spacing w:after="120"/>
        <w:ind w:left="425"/>
        <w:contextualSpacing w:val="0"/>
        <w:jc w:val="both"/>
        <w:rPr>
          <w:rFonts w:ascii="Arial" w:hAnsi="Arial"/>
        </w:rPr>
      </w:pPr>
      <w:r w:rsidRPr="00292154">
        <w:rPr>
          <w:rFonts w:ascii="Arial" w:hAnsi="Arial"/>
        </w:rPr>
        <w:t>If the Seller is a registered VAT payer in the Czech Republic, the Buyer shall pay the Seller the price plus the VAT in accordance with the applicable legislation.</w:t>
      </w:r>
    </w:p>
    <w:p w:rsidR="00F62D49" w:rsidRPr="00292154" w:rsidRDefault="00F62D49" w:rsidP="00F62D49">
      <w:pPr>
        <w:spacing w:after="120"/>
        <w:jc w:val="both"/>
        <w:rPr>
          <w:rFonts w:ascii="Arial" w:hAnsi="Arial"/>
          <w:highlight w:val="cyan"/>
        </w:rPr>
      </w:pPr>
    </w:p>
    <w:p w:rsidR="007D66E2" w:rsidRPr="00292154" w:rsidRDefault="007D66E2" w:rsidP="008F7DAE">
      <w:pPr>
        <w:pStyle w:val="Odstavecseseznamem"/>
        <w:keepNext/>
        <w:spacing w:after="120"/>
        <w:ind w:left="425"/>
        <w:contextualSpacing w:val="0"/>
        <w:jc w:val="center"/>
        <w:rPr>
          <w:rFonts w:ascii="Arial Black" w:eastAsia="Times New Roman" w:hAnsi="Arial Black" w:cs="Times New Roman"/>
          <w:b/>
          <w:color w:val="000000"/>
          <w:szCs w:val="20"/>
        </w:rPr>
      </w:pPr>
    </w:p>
    <w:p w:rsidR="0000170C" w:rsidRPr="00292154" w:rsidRDefault="0000170C" w:rsidP="008F7DAE">
      <w:pPr>
        <w:pStyle w:val="Odstavecseseznamem"/>
        <w:keepNext/>
        <w:spacing w:after="120"/>
        <w:ind w:left="425"/>
        <w:contextualSpacing w:val="0"/>
        <w:jc w:val="center"/>
        <w:rPr>
          <w:rFonts w:ascii="Arial Black" w:eastAsia="Times New Roman" w:hAnsi="Arial Black" w:cs="Times New Roman"/>
          <w:b/>
          <w:color w:val="000000"/>
          <w:szCs w:val="20"/>
          <w:u w:val="single"/>
        </w:rPr>
      </w:pPr>
      <w:r w:rsidRPr="00292154">
        <w:rPr>
          <w:rFonts w:ascii="Arial Black" w:hAnsi="Arial Black"/>
          <w:b/>
          <w:color w:val="000000"/>
          <w:szCs w:val="20"/>
        </w:rPr>
        <w:t xml:space="preserve">VI. </w:t>
      </w:r>
      <w:r w:rsidRPr="00292154">
        <w:rPr>
          <w:rFonts w:ascii="Arial Black" w:hAnsi="Arial Black"/>
          <w:b/>
          <w:color w:val="000000"/>
          <w:szCs w:val="20"/>
        </w:rPr>
        <w:tab/>
      </w:r>
      <w:r w:rsidRPr="00292154">
        <w:rPr>
          <w:rFonts w:ascii="Arial Black" w:hAnsi="Arial Black"/>
          <w:bCs/>
          <w:smallCaps/>
        </w:rPr>
        <w:t>PAYMENT</w:t>
      </w:r>
      <w:r w:rsidRPr="00292154">
        <w:rPr>
          <w:rFonts w:ascii="Arial Black" w:hAnsi="Arial Black"/>
          <w:b/>
          <w:color w:val="000000"/>
          <w:szCs w:val="20"/>
        </w:rPr>
        <w:t xml:space="preserve"> TERMS</w:t>
      </w:r>
    </w:p>
    <w:p w:rsidR="00C3178C" w:rsidRPr="00292154" w:rsidRDefault="005F7ABF" w:rsidP="008007F1">
      <w:pPr>
        <w:numPr>
          <w:ilvl w:val="0"/>
          <w:numId w:val="17"/>
        </w:numPr>
        <w:tabs>
          <w:tab w:val="clear" w:pos="360"/>
          <w:tab w:val="num" w:pos="426"/>
        </w:tabs>
        <w:spacing w:after="120"/>
        <w:ind w:left="426" w:hanging="426"/>
        <w:jc w:val="both"/>
        <w:rPr>
          <w:rFonts w:ascii="Arial" w:eastAsia="Times New Roman" w:hAnsi="Arial" w:cs="Arial"/>
        </w:rPr>
      </w:pPr>
      <w:r w:rsidRPr="00292154">
        <w:rPr>
          <w:rFonts w:ascii="Arial" w:hAnsi="Arial"/>
        </w:rPr>
        <w:t>The price shall be paid by the Buyer after proper delivery of the Goods on the basis of tax documents (invoices) issued by the Seller.</w:t>
      </w:r>
    </w:p>
    <w:p w:rsidR="00C3178C" w:rsidRPr="00292154" w:rsidRDefault="0000170C" w:rsidP="008007F1">
      <w:pPr>
        <w:numPr>
          <w:ilvl w:val="0"/>
          <w:numId w:val="17"/>
        </w:numPr>
        <w:tabs>
          <w:tab w:val="clear" w:pos="360"/>
          <w:tab w:val="num" w:pos="426"/>
        </w:tabs>
        <w:spacing w:after="120"/>
        <w:ind w:left="426" w:hanging="426"/>
        <w:jc w:val="both"/>
        <w:rPr>
          <w:rFonts w:ascii="Arial" w:eastAsia="Times New Roman" w:hAnsi="Arial" w:cs="Arial"/>
        </w:rPr>
      </w:pPr>
      <w:r w:rsidRPr="00292154">
        <w:rPr>
          <w:rFonts w:ascii="Arial" w:hAnsi="Arial"/>
        </w:rPr>
        <w:t xml:space="preserve">The Seller’s right to issue a tax document (invoice) for each </w:t>
      </w:r>
      <w:r w:rsidR="00D968C8" w:rsidRPr="00292154">
        <w:rPr>
          <w:rFonts w:ascii="Arial" w:hAnsi="Arial"/>
        </w:rPr>
        <w:t>delivery</w:t>
      </w:r>
      <w:r w:rsidRPr="00292154">
        <w:rPr>
          <w:rFonts w:ascii="Arial" w:hAnsi="Arial"/>
        </w:rPr>
        <w:t xml:space="preserve"> of the Goods is established on the day of </w:t>
      </w:r>
      <w:r w:rsidR="00870068" w:rsidRPr="00292154">
        <w:rPr>
          <w:rFonts w:ascii="Arial" w:hAnsi="Arial"/>
        </w:rPr>
        <w:t>delivery</w:t>
      </w:r>
      <w:r w:rsidRPr="00292154">
        <w:rPr>
          <w:rFonts w:ascii="Arial" w:hAnsi="Arial"/>
        </w:rPr>
        <w:t>, i.e. the date of signature of the Delivery Note by the Buyer’s authorised pe</w:t>
      </w:r>
      <w:r w:rsidR="00B84BF5" w:rsidRPr="00292154">
        <w:rPr>
          <w:rFonts w:ascii="Arial" w:hAnsi="Arial"/>
        </w:rPr>
        <w:t>rson. The date of taxable suppl</w:t>
      </w:r>
      <w:r w:rsidR="00870068" w:rsidRPr="00292154">
        <w:rPr>
          <w:rFonts w:ascii="Arial" w:hAnsi="Arial"/>
        </w:rPr>
        <w:t>y</w:t>
      </w:r>
      <w:r w:rsidRPr="00292154">
        <w:rPr>
          <w:rFonts w:ascii="Arial" w:hAnsi="Arial"/>
        </w:rPr>
        <w:t xml:space="preserve"> is the date of documented handover and takeover of the performance, i.e. the date the Buyer signed the protocol of handover of the Goods (</w:t>
      </w:r>
      <w:r w:rsidR="00870068" w:rsidRPr="00292154">
        <w:rPr>
          <w:rFonts w:ascii="Arial" w:hAnsi="Arial"/>
        </w:rPr>
        <w:t>D</w:t>
      </w:r>
      <w:r w:rsidRPr="00292154">
        <w:rPr>
          <w:rFonts w:ascii="Arial" w:hAnsi="Arial"/>
        </w:rPr>
        <w:t xml:space="preserve">elivery </w:t>
      </w:r>
      <w:r w:rsidR="00870068" w:rsidRPr="00292154">
        <w:rPr>
          <w:rFonts w:ascii="Arial" w:hAnsi="Arial"/>
        </w:rPr>
        <w:t>N</w:t>
      </w:r>
      <w:r w:rsidRPr="00292154">
        <w:rPr>
          <w:rFonts w:ascii="Arial" w:hAnsi="Arial"/>
        </w:rPr>
        <w:t>ote).</w:t>
      </w:r>
    </w:p>
    <w:p w:rsidR="00C3178C" w:rsidRPr="00292154" w:rsidRDefault="00A26599" w:rsidP="008007F1">
      <w:pPr>
        <w:numPr>
          <w:ilvl w:val="0"/>
          <w:numId w:val="17"/>
        </w:numPr>
        <w:tabs>
          <w:tab w:val="clear" w:pos="360"/>
          <w:tab w:val="num" w:pos="426"/>
        </w:tabs>
        <w:spacing w:after="120"/>
        <w:ind w:left="426" w:hanging="426"/>
        <w:jc w:val="both"/>
        <w:rPr>
          <w:rFonts w:ascii="Arial" w:eastAsia="Times New Roman" w:hAnsi="Arial" w:cs="Arial"/>
        </w:rPr>
      </w:pPr>
      <w:r w:rsidRPr="00292154">
        <w:rPr>
          <w:rFonts w:ascii="Arial" w:hAnsi="Arial"/>
        </w:rPr>
        <w:t xml:space="preserve">The Buyer </w:t>
      </w:r>
      <w:r w:rsidR="00D43584" w:rsidRPr="00292154">
        <w:rPr>
          <w:rFonts w:ascii="Arial" w:hAnsi="Arial"/>
        </w:rPr>
        <w:t>does not provide the Seller with any advance payments for the price.</w:t>
      </w:r>
    </w:p>
    <w:p w:rsidR="00A26599" w:rsidRPr="00292154" w:rsidRDefault="005F7ABF" w:rsidP="008007F1">
      <w:pPr>
        <w:numPr>
          <w:ilvl w:val="0"/>
          <w:numId w:val="17"/>
        </w:numPr>
        <w:tabs>
          <w:tab w:val="clear" w:pos="360"/>
          <w:tab w:val="num" w:pos="426"/>
        </w:tabs>
        <w:spacing w:after="120"/>
        <w:ind w:left="426" w:hanging="426"/>
        <w:jc w:val="both"/>
        <w:rPr>
          <w:rFonts w:ascii="Arial" w:hAnsi="Arial" w:cs="Arial"/>
        </w:rPr>
      </w:pPr>
      <w:r w:rsidRPr="00292154">
        <w:rPr>
          <w:rFonts w:ascii="Arial" w:hAnsi="Arial"/>
        </w:rPr>
        <w:t xml:space="preserve">A tax document (invoice) shall contain all the prerequisites of a tax document according to the applicable legal regulations and this Framework Agreement. Each tax document (invoice) must include a copy of the confirmed Delivery Note relating to the executed delivery. </w:t>
      </w:r>
    </w:p>
    <w:p w:rsidR="00A26599" w:rsidRPr="00292154" w:rsidRDefault="00A26599" w:rsidP="008007F1">
      <w:pPr>
        <w:pStyle w:val="Odstavecseseznamem"/>
        <w:numPr>
          <w:ilvl w:val="0"/>
          <w:numId w:val="17"/>
        </w:numPr>
        <w:tabs>
          <w:tab w:val="clear" w:pos="360"/>
          <w:tab w:val="num" w:pos="426"/>
        </w:tabs>
        <w:spacing w:after="120"/>
        <w:ind w:left="426" w:hanging="426"/>
        <w:contextualSpacing w:val="0"/>
        <w:jc w:val="both"/>
        <w:rPr>
          <w:rFonts w:ascii="Arial" w:eastAsia="Times New Roman" w:hAnsi="Arial" w:cs="Arial"/>
        </w:rPr>
      </w:pPr>
      <w:r w:rsidRPr="00292154">
        <w:rPr>
          <w:rFonts w:ascii="Arial" w:hAnsi="Arial"/>
        </w:rPr>
        <w:t>The Seller shall issue a separate tax document (invoice) for each delivery of Goods.</w:t>
      </w:r>
    </w:p>
    <w:p w:rsidR="00C3178C" w:rsidRPr="00292154" w:rsidRDefault="005F7ABF" w:rsidP="008007F1">
      <w:pPr>
        <w:pStyle w:val="Odstavecseseznamem"/>
        <w:numPr>
          <w:ilvl w:val="0"/>
          <w:numId w:val="17"/>
        </w:numPr>
        <w:tabs>
          <w:tab w:val="clear" w:pos="360"/>
          <w:tab w:val="num" w:pos="426"/>
        </w:tabs>
        <w:spacing w:after="120"/>
        <w:ind w:left="426" w:hanging="426"/>
        <w:contextualSpacing w:val="0"/>
        <w:jc w:val="both"/>
        <w:rPr>
          <w:rFonts w:ascii="Arial" w:eastAsia="Times New Roman" w:hAnsi="Arial" w:cs="Arial"/>
        </w:rPr>
      </w:pPr>
      <w:r w:rsidRPr="00292154">
        <w:rPr>
          <w:rFonts w:ascii="Arial" w:hAnsi="Arial"/>
        </w:rPr>
        <w:t xml:space="preserve">The maturity period of any tax document (invoice) duly issued by the Seller is 30 calendar days following its issuance date. The Seller is obliged to deliver the invoice to the Buyer to e-mail address </w:t>
      </w:r>
      <w:hyperlink r:id="rId13" w:history="1">
        <w:r w:rsidRPr="00292154">
          <w:rPr>
            <w:rStyle w:val="Hypertextovodkaz"/>
            <w:rFonts w:ascii="Arial" w:hAnsi="Arial"/>
          </w:rPr>
          <w:t>podatelna@stc.cz</w:t>
        </w:r>
      </w:hyperlink>
      <w:r w:rsidRPr="00292154">
        <w:rPr>
          <w:rFonts w:ascii="Arial" w:hAnsi="Arial"/>
        </w:rPr>
        <w:t xml:space="preserve">. </w:t>
      </w:r>
      <w:r w:rsidRPr="00292154">
        <w:rPr>
          <w:rFonts w:ascii="Arial" w:hAnsi="Arial"/>
          <w:color w:val="000000"/>
        </w:rPr>
        <w:t xml:space="preserve">For the purposes </w:t>
      </w:r>
      <w:r w:rsidR="00882393" w:rsidRPr="00292154">
        <w:rPr>
          <w:rFonts w:ascii="Arial" w:hAnsi="Arial"/>
          <w:color w:val="000000"/>
        </w:rPr>
        <w:t>of this Framework Agreement</w:t>
      </w:r>
      <w:r w:rsidRPr="00292154">
        <w:rPr>
          <w:rFonts w:ascii="Arial" w:hAnsi="Arial"/>
          <w:color w:val="000000"/>
        </w:rPr>
        <w:t xml:space="preserve">, an invoice shall be deemed paid once the respective amount has been deducted from the Buyer’s financial account specified in the header </w:t>
      </w:r>
      <w:r w:rsidR="001F42F7" w:rsidRPr="00292154">
        <w:rPr>
          <w:rFonts w:ascii="Arial" w:hAnsi="Arial"/>
          <w:color w:val="000000"/>
        </w:rPr>
        <w:t>of this Framework Agreement</w:t>
      </w:r>
      <w:r w:rsidRPr="00292154">
        <w:rPr>
          <w:rFonts w:ascii="Arial" w:hAnsi="Arial"/>
          <w:color w:val="000000"/>
        </w:rPr>
        <w:t>.</w:t>
      </w:r>
    </w:p>
    <w:p w:rsidR="00C3178C" w:rsidRPr="00292154" w:rsidRDefault="00A26599" w:rsidP="00B44412">
      <w:pPr>
        <w:numPr>
          <w:ilvl w:val="0"/>
          <w:numId w:val="17"/>
        </w:numPr>
        <w:suppressAutoHyphens/>
        <w:spacing w:after="120"/>
        <w:jc w:val="both"/>
        <w:rPr>
          <w:rFonts w:ascii="Arial" w:hAnsi="Arial"/>
        </w:rPr>
      </w:pPr>
      <w:r w:rsidRPr="00292154">
        <w:rPr>
          <w:rFonts w:ascii="Arial" w:hAnsi="Arial"/>
        </w:rPr>
        <w:t xml:space="preserve">If a tax document (invoice) issued by the Seller does not contain the necessary </w:t>
      </w:r>
      <w:r w:rsidR="00E02310" w:rsidRPr="00292154">
        <w:rPr>
          <w:rFonts w:ascii="Arial" w:hAnsi="Arial"/>
        </w:rPr>
        <w:t>formalities</w:t>
      </w:r>
      <w:r w:rsidRPr="00292154">
        <w:rPr>
          <w:rFonts w:ascii="Arial" w:hAnsi="Arial"/>
        </w:rPr>
        <w:t xml:space="preserve"> or will contain incorrect or incomplete information, the Buyer is entitled to return the tax document (invoice) to the Seller stating the reason for such return, without getting into arrears with payment. The new maturity period shall commence on the date of delivery of a duly corrected or supplemented tax document (invoice) to the Buyer.</w:t>
      </w:r>
    </w:p>
    <w:p w:rsidR="00150201" w:rsidRPr="00292154" w:rsidRDefault="00150201" w:rsidP="00B44412">
      <w:pPr>
        <w:numPr>
          <w:ilvl w:val="0"/>
          <w:numId w:val="17"/>
        </w:numPr>
        <w:suppressAutoHyphens/>
        <w:spacing w:after="120"/>
        <w:jc w:val="both"/>
        <w:rPr>
          <w:rFonts w:ascii="Arial" w:hAnsi="Arial" w:cs="Arial"/>
          <w:color w:val="000000"/>
        </w:rPr>
      </w:pPr>
      <w:r w:rsidRPr="00292154">
        <w:rPr>
          <w:rFonts w:ascii="Arial" w:hAnsi="Arial"/>
        </w:rPr>
        <w:t xml:space="preserve">In the case that the Seller is a VAT payer registered in the Czech Republic, the provisions of the </w:t>
      </w:r>
      <w:r w:rsidR="0070762E" w:rsidRPr="00292154">
        <w:rPr>
          <w:rFonts w:ascii="Arial" w:hAnsi="Arial"/>
        </w:rPr>
        <w:t>P</w:t>
      </w:r>
      <w:r w:rsidR="002E2093" w:rsidRPr="00292154">
        <w:rPr>
          <w:rFonts w:ascii="Arial" w:hAnsi="Arial"/>
        </w:rPr>
        <w:t>aragraph</w:t>
      </w:r>
      <w:r w:rsidRPr="00292154">
        <w:rPr>
          <w:rFonts w:ascii="Arial" w:hAnsi="Arial"/>
        </w:rPr>
        <w:t xml:space="preserve"> 9 to 12 in this </w:t>
      </w:r>
      <w:r w:rsidR="0070762E" w:rsidRPr="00292154">
        <w:rPr>
          <w:rFonts w:ascii="Arial" w:hAnsi="Arial"/>
        </w:rPr>
        <w:t>A</w:t>
      </w:r>
      <w:r w:rsidR="00AA5DBB" w:rsidRPr="00292154">
        <w:rPr>
          <w:rFonts w:ascii="Arial" w:hAnsi="Arial"/>
        </w:rPr>
        <w:t>rticle</w:t>
      </w:r>
      <w:r w:rsidRPr="00292154">
        <w:rPr>
          <w:rFonts w:ascii="Arial" w:hAnsi="Arial"/>
        </w:rPr>
        <w:t xml:space="preserve"> shall be applied and be binding for the Seller.</w:t>
      </w:r>
    </w:p>
    <w:p w:rsidR="00150201" w:rsidRPr="00292154" w:rsidRDefault="00150201" w:rsidP="00B44412">
      <w:pPr>
        <w:numPr>
          <w:ilvl w:val="0"/>
          <w:numId w:val="17"/>
        </w:numPr>
        <w:suppressAutoHyphens/>
        <w:spacing w:after="120"/>
        <w:jc w:val="both"/>
        <w:rPr>
          <w:rFonts w:ascii="Arial" w:hAnsi="Arial" w:cs="Arial"/>
        </w:rPr>
      </w:pPr>
      <w:r w:rsidRPr="00292154">
        <w:rPr>
          <w:rFonts w:ascii="Arial" w:hAnsi="Arial"/>
        </w:rPr>
        <w:t xml:space="preserve">The Seller shall immediately notify the </w:t>
      </w:r>
      <w:r w:rsidR="00B03203" w:rsidRPr="00292154">
        <w:rPr>
          <w:rFonts w:ascii="Arial" w:hAnsi="Arial"/>
        </w:rPr>
        <w:t>Buyer</w:t>
      </w:r>
      <w:r w:rsidRPr="00292154">
        <w:rPr>
          <w:rFonts w:ascii="Arial" w:hAnsi="Arial"/>
        </w:rPr>
        <w:t>, a recipient of the taxable performance, within 2 working days of its becoming aware of its insolvency at the latest, or of issuing a decision by a tax administrator, that the Seller is an unreliable payer pursuant to Section 106a of</w:t>
      </w:r>
      <w:r w:rsidR="00B120F4" w:rsidRPr="00292154">
        <w:rPr>
          <w:rFonts w:ascii="Arial" w:hAnsi="Arial"/>
        </w:rPr>
        <w:t xml:space="preserve"> Act</w:t>
      </w:r>
      <w:r w:rsidRPr="00292154">
        <w:rPr>
          <w:rFonts w:ascii="Arial" w:hAnsi="Arial"/>
        </w:rPr>
        <w:t xml:space="preserve"> </w:t>
      </w:r>
      <w:r w:rsidR="00B120F4" w:rsidRPr="00292154">
        <w:rPr>
          <w:rFonts w:ascii="Arial" w:hAnsi="Arial"/>
        </w:rPr>
        <w:t>No. 235/2004 Coll., Value Added Tax, as amended (hereinafter "VATA"</w:t>
      </w:r>
      <w:r w:rsidR="003F0B56" w:rsidRPr="00292154">
        <w:rPr>
          <w:rFonts w:ascii="Arial" w:hAnsi="Arial"/>
        </w:rPr>
        <w:t>)</w:t>
      </w:r>
      <w:r w:rsidRPr="00292154">
        <w:rPr>
          <w:rFonts w:ascii="Arial" w:hAnsi="Arial"/>
        </w:rPr>
        <w:t>. Failure to adhere to the present obligation shall be regarded as a material breach of th</w:t>
      </w:r>
      <w:r w:rsidR="005507F8" w:rsidRPr="00292154">
        <w:rPr>
          <w:rFonts w:ascii="Arial" w:hAnsi="Arial"/>
        </w:rPr>
        <w:t>is Framework Agreement</w:t>
      </w:r>
      <w:r w:rsidRPr="00292154">
        <w:rPr>
          <w:rFonts w:ascii="Arial" w:hAnsi="Arial"/>
        </w:rPr>
        <w:t xml:space="preserve"> by the contracting parties. </w:t>
      </w:r>
    </w:p>
    <w:p w:rsidR="00150201" w:rsidRPr="00292154" w:rsidRDefault="00150201" w:rsidP="00B44412">
      <w:pPr>
        <w:numPr>
          <w:ilvl w:val="0"/>
          <w:numId w:val="17"/>
        </w:numPr>
        <w:suppressAutoHyphens/>
        <w:spacing w:after="120"/>
        <w:jc w:val="both"/>
        <w:rPr>
          <w:rFonts w:ascii="Arial" w:hAnsi="Arial" w:cs="Arial"/>
        </w:rPr>
      </w:pPr>
      <w:r w:rsidRPr="00292154">
        <w:rPr>
          <w:rFonts w:ascii="Arial" w:hAnsi="Arial"/>
        </w:rPr>
        <w:t xml:space="preserve">The Seller undertakes that the bank account specified by it for payment of any obligation of the Buyer based on this </w:t>
      </w:r>
      <w:r w:rsidR="006D7080" w:rsidRPr="00292154">
        <w:rPr>
          <w:rFonts w:ascii="Arial" w:hAnsi="Arial"/>
        </w:rPr>
        <w:t>Framework Agreement</w:t>
      </w:r>
      <w:r w:rsidRPr="00292154">
        <w:rPr>
          <w:rFonts w:ascii="Arial" w:hAnsi="Arial"/>
        </w:rPr>
        <w:t xml:space="preserve"> will be posted from the date of this </w:t>
      </w:r>
      <w:r w:rsidR="006D7080" w:rsidRPr="00292154">
        <w:rPr>
          <w:rFonts w:ascii="Arial" w:hAnsi="Arial"/>
        </w:rPr>
        <w:t>Framework Agreement</w:t>
      </w:r>
      <w:r w:rsidRPr="00292154">
        <w:rPr>
          <w:rFonts w:ascii="Arial" w:hAnsi="Arial"/>
        </w:rPr>
        <w:t xml:space="preserve"> signing to termination of its term in the way enabling remote access in the meaning of </w:t>
      </w:r>
      <w:r w:rsidR="00D540D2" w:rsidRPr="00292154">
        <w:rPr>
          <w:rFonts w:ascii="Arial" w:hAnsi="Arial"/>
        </w:rPr>
        <w:t>Section</w:t>
      </w:r>
      <w:r w:rsidRPr="00292154">
        <w:rPr>
          <w:rFonts w:ascii="Arial" w:hAnsi="Arial"/>
        </w:rPr>
        <w:t xml:space="preserve"> 98 VATA, otherwise the Seller is obligated to notify another bank account to the Buyer, made duly public in the meaning of </w:t>
      </w:r>
      <w:r w:rsidR="00D61469" w:rsidRPr="00292154">
        <w:rPr>
          <w:rFonts w:ascii="Arial" w:hAnsi="Arial"/>
        </w:rPr>
        <w:t>Section</w:t>
      </w:r>
      <w:r w:rsidRPr="00292154">
        <w:rPr>
          <w:rFonts w:ascii="Arial" w:hAnsi="Arial"/>
        </w:rPr>
        <w:t xml:space="preserve"> 98. In the case the Seller is recorded by the tax administrator as an unreliable tax payer in the meaning of </w:t>
      </w:r>
      <w:r w:rsidR="00640EC7" w:rsidRPr="00292154">
        <w:rPr>
          <w:rFonts w:ascii="Arial" w:hAnsi="Arial"/>
        </w:rPr>
        <w:t>Section</w:t>
      </w:r>
      <w:r w:rsidRPr="00292154">
        <w:rPr>
          <w:rFonts w:ascii="Arial" w:hAnsi="Arial"/>
        </w:rPr>
        <w:t xml:space="preserve"> 106a VATA, the Seller undertakes to immediately notify this to the Buyer along with the date on which this circumstance arose.</w:t>
      </w:r>
    </w:p>
    <w:p w:rsidR="00150201" w:rsidRPr="00292154" w:rsidRDefault="00150201" w:rsidP="00B44412">
      <w:pPr>
        <w:numPr>
          <w:ilvl w:val="0"/>
          <w:numId w:val="17"/>
        </w:numPr>
        <w:suppressAutoHyphens/>
        <w:spacing w:after="120"/>
        <w:jc w:val="both"/>
        <w:rPr>
          <w:rFonts w:ascii="Arial" w:hAnsi="Arial" w:cs="Arial"/>
        </w:rPr>
      </w:pPr>
      <w:r w:rsidRPr="00292154">
        <w:rPr>
          <w:rFonts w:ascii="Arial" w:hAnsi="Arial"/>
        </w:rPr>
        <w:t xml:space="preserve">If a guarantee for the unpaid VAT arises for the Buyer pursuant to </w:t>
      </w:r>
      <w:r w:rsidR="00E04D09" w:rsidRPr="00292154">
        <w:rPr>
          <w:rFonts w:ascii="Arial" w:hAnsi="Arial"/>
        </w:rPr>
        <w:t>Section</w:t>
      </w:r>
      <w:r w:rsidRPr="00292154">
        <w:rPr>
          <w:rFonts w:ascii="Arial" w:hAnsi="Arial"/>
        </w:rPr>
        <w:t xml:space="preserve"> 109 VATA from the accepted taxable performance from the Seller, or the Buyer has a grounded assumption that such circumstances have arisen or may have arisen, the Buyer is entitled, without the Buyer' s consent, to exercise a process of special method of tax provision, i.e. the Buyer is entitled to pay the VAT amount based on the invoice (tax document) issued by the Seller directly to the relevant Tax authority pursuant to </w:t>
      </w:r>
      <w:r w:rsidR="00864121" w:rsidRPr="00292154">
        <w:rPr>
          <w:rFonts w:ascii="Arial" w:hAnsi="Arial"/>
        </w:rPr>
        <w:t xml:space="preserve">Section </w:t>
      </w:r>
      <w:r w:rsidRPr="00292154">
        <w:rPr>
          <w:rFonts w:ascii="Arial" w:hAnsi="Arial"/>
        </w:rPr>
        <w:t xml:space="preserve">109 a 109a VATA. </w:t>
      </w:r>
    </w:p>
    <w:p w:rsidR="00150201" w:rsidRPr="00292154" w:rsidRDefault="00150201" w:rsidP="00B44412">
      <w:pPr>
        <w:pStyle w:val="Odstavecseseznamem"/>
        <w:numPr>
          <w:ilvl w:val="0"/>
          <w:numId w:val="17"/>
        </w:numPr>
        <w:spacing w:after="120"/>
        <w:contextualSpacing w:val="0"/>
        <w:jc w:val="both"/>
        <w:rPr>
          <w:rFonts w:ascii="Arial" w:eastAsia="Times New Roman" w:hAnsi="Arial" w:cs="Arial"/>
        </w:rPr>
      </w:pPr>
      <w:r w:rsidRPr="00292154">
        <w:rPr>
          <w:rFonts w:ascii="Arial" w:hAnsi="Arial"/>
        </w:rPr>
        <w:t xml:space="preserve">By paying VAT into the bank account of the </w:t>
      </w:r>
      <w:r w:rsidR="00E76DE7" w:rsidRPr="00292154">
        <w:rPr>
          <w:rFonts w:ascii="Arial" w:hAnsi="Arial"/>
        </w:rPr>
        <w:t>Tax Office</w:t>
      </w:r>
      <w:r w:rsidRPr="00292154">
        <w:rPr>
          <w:rFonts w:ascii="Arial" w:hAnsi="Arial"/>
        </w:rPr>
        <w:t xml:space="preserve"> the Seller's </w:t>
      </w:r>
      <w:r w:rsidR="00336E5E" w:rsidRPr="00292154">
        <w:rPr>
          <w:rFonts w:ascii="Arial" w:hAnsi="Arial"/>
        </w:rPr>
        <w:t>claim</w:t>
      </w:r>
      <w:r w:rsidRPr="00292154">
        <w:rPr>
          <w:rFonts w:ascii="Arial" w:hAnsi="Arial"/>
        </w:rPr>
        <w:t xml:space="preserve"> from the Buyer amounting to the VAT having been paid shall be considered settled regardless of other provisions hereof. At the same time, the Buyer is obligated to notify the Seller of such payment immediately after its </w:t>
      </w:r>
      <w:r w:rsidR="0004116D" w:rsidRPr="00292154">
        <w:rPr>
          <w:rFonts w:ascii="Arial" w:hAnsi="Arial"/>
        </w:rPr>
        <w:t>accomplishment</w:t>
      </w:r>
      <w:r w:rsidRPr="00292154">
        <w:rPr>
          <w:rFonts w:ascii="Arial" w:hAnsi="Arial"/>
        </w:rPr>
        <w:t xml:space="preserve"> in writing.</w:t>
      </w:r>
    </w:p>
    <w:p w:rsidR="00A26599" w:rsidRPr="00292154" w:rsidRDefault="00A26599" w:rsidP="00B44412">
      <w:pPr>
        <w:pStyle w:val="Odstavecseseznamem"/>
        <w:numPr>
          <w:ilvl w:val="0"/>
          <w:numId w:val="17"/>
        </w:numPr>
        <w:tabs>
          <w:tab w:val="clear" w:pos="360"/>
          <w:tab w:val="num" w:pos="426"/>
        </w:tabs>
        <w:spacing w:after="120"/>
        <w:ind w:left="426" w:hanging="426"/>
        <w:contextualSpacing w:val="0"/>
        <w:jc w:val="both"/>
        <w:rPr>
          <w:rFonts w:ascii="Arial" w:eastAsia="Times New Roman" w:hAnsi="Arial" w:cs="Arial"/>
        </w:rPr>
      </w:pPr>
      <w:r w:rsidRPr="00292154">
        <w:rPr>
          <w:rFonts w:ascii="Arial" w:hAnsi="Arial"/>
        </w:rPr>
        <w:t>The Seller is not authorised</w:t>
      </w:r>
      <w:r w:rsidR="00483F15" w:rsidRPr="00292154">
        <w:rPr>
          <w:rFonts w:ascii="Arial" w:hAnsi="Arial"/>
        </w:rPr>
        <w:t>,</w:t>
      </w:r>
      <w:r w:rsidRPr="00292154">
        <w:rPr>
          <w:rFonts w:ascii="Arial" w:hAnsi="Arial"/>
        </w:rPr>
        <w:t xml:space="preserve"> without prior consent of the Buyer</w:t>
      </w:r>
      <w:r w:rsidR="00483F15" w:rsidRPr="00292154">
        <w:rPr>
          <w:rFonts w:ascii="Arial" w:hAnsi="Arial"/>
        </w:rPr>
        <w:t xml:space="preserve">, to set-off any of its receivables from the Buyer with any of the Buyer's receivables from the Seller </w:t>
      </w:r>
      <w:r w:rsidRPr="00292154">
        <w:rPr>
          <w:rFonts w:ascii="Arial" w:hAnsi="Arial"/>
        </w:rPr>
        <w:t xml:space="preserve">or assign any of its rights and </w:t>
      </w:r>
      <w:r w:rsidR="00483F15" w:rsidRPr="00292154">
        <w:rPr>
          <w:rFonts w:ascii="Arial" w:hAnsi="Arial"/>
        </w:rPr>
        <w:t>receivables from the</w:t>
      </w:r>
      <w:r w:rsidR="00B84BF5" w:rsidRPr="00292154">
        <w:rPr>
          <w:rFonts w:ascii="Arial" w:hAnsi="Arial"/>
        </w:rPr>
        <w:t xml:space="preserve"> </w:t>
      </w:r>
      <w:r w:rsidRPr="00292154">
        <w:rPr>
          <w:rFonts w:ascii="Arial" w:hAnsi="Arial"/>
        </w:rPr>
        <w:t>Buyer to a third party.</w:t>
      </w:r>
    </w:p>
    <w:p w:rsidR="00A26599" w:rsidRPr="00292154" w:rsidRDefault="00A26599" w:rsidP="00B44412">
      <w:pPr>
        <w:pStyle w:val="Odstavecseseznamem"/>
        <w:numPr>
          <w:ilvl w:val="0"/>
          <w:numId w:val="17"/>
        </w:numPr>
        <w:tabs>
          <w:tab w:val="clear" w:pos="360"/>
          <w:tab w:val="num" w:pos="426"/>
        </w:tabs>
        <w:spacing w:after="120"/>
        <w:ind w:left="426" w:hanging="426"/>
        <w:contextualSpacing w:val="0"/>
        <w:jc w:val="both"/>
        <w:rPr>
          <w:rFonts w:ascii="Arial" w:eastAsia="Times New Roman" w:hAnsi="Arial" w:cs="Arial"/>
        </w:rPr>
      </w:pPr>
      <w:r w:rsidRPr="00292154">
        <w:rPr>
          <w:rFonts w:ascii="Arial" w:hAnsi="Arial"/>
        </w:rPr>
        <w:t xml:space="preserve">The Seller agrees that it shall in no way </w:t>
      </w:r>
      <w:r w:rsidR="00BA381C" w:rsidRPr="00292154">
        <w:rPr>
          <w:rFonts w:ascii="Arial" w:hAnsi="Arial"/>
        </w:rPr>
        <w:t>burden its claims against</w:t>
      </w:r>
      <w:r w:rsidRPr="00292154">
        <w:rPr>
          <w:rFonts w:ascii="Arial" w:hAnsi="Arial"/>
        </w:rPr>
        <w:t xml:space="preserve"> the Buyer </w:t>
      </w:r>
      <w:r w:rsidR="00BA381C" w:rsidRPr="00292154">
        <w:rPr>
          <w:rFonts w:ascii="Arial" w:hAnsi="Arial"/>
        </w:rPr>
        <w:t>under the</w:t>
      </w:r>
      <w:r w:rsidRPr="00292154">
        <w:rPr>
          <w:rFonts w:ascii="Arial" w:hAnsi="Arial"/>
        </w:rPr>
        <w:t xml:space="preserve"> </w:t>
      </w:r>
      <w:r w:rsidR="00815DE0" w:rsidRPr="00292154">
        <w:rPr>
          <w:rFonts w:ascii="Arial" w:hAnsi="Arial"/>
          <w:color w:val="000000"/>
        </w:rPr>
        <w:t>partial</w:t>
      </w:r>
      <w:r w:rsidRPr="00292154">
        <w:rPr>
          <w:rFonts w:ascii="Arial" w:hAnsi="Arial"/>
        </w:rPr>
        <w:t xml:space="preserve"> contract </w:t>
      </w:r>
      <w:r w:rsidR="00BA381C" w:rsidRPr="00292154">
        <w:rPr>
          <w:rFonts w:ascii="Arial" w:hAnsi="Arial"/>
        </w:rPr>
        <w:t xml:space="preserve">or in connection </w:t>
      </w:r>
      <w:r w:rsidRPr="00292154">
        <w:rPr>
          <w:rFonts w:ascii="Arial" w:hAnsi="Arial"/>
        </w:rPr>
        <w:t>with a lien in favour of a third party.</w:t>
      </w:r>
    </w:p>
    <w:p w:rsidR="005F7ABF" w:rsidRPr="00292154" w:rsidRDefault="005F7ABF" w:rsidP="005F7ABF">
      <w:pPr>
        <w:pStyle w:val="Odstavecseseznamem"/>
        <w:spacing w:after="120"/>
        <w:ind w:left="426"/>
        <w:contextualSpacing w:val="0"/>
        <w:jc w:val="both"/>
        <w:rPr>
          <w:rFonts w:ascii="Arial" w:eastAsia="Times New Roman" w:hAnsi="Arial" w:cs="Arial"/>
        </w:rPr>
      </w:pPr>
    </w:p>
    <w:p w:rsidR="00605EE3" w:rsidRPr="00292154" w:rsidRDefault="00664FC4" w:rsidP="006463D8">
      <w:pPr>
        <w:spacing w:after="120"/>
        <w:jc w:val="center"/>
        <w:rPr>
          <w:rFonts w:ascii="Arial Black" w:hAnsi="Arial Black" w:cs="Arial"/>
          <w:b/>
        </w:rPr>
      </w:pPr>
      <w:r w:rsidRPr="00292154">
        <w:rPr>
          <w:rFonts w:ascii="Arial Black" w:hAnsi="Arial Black"/>
          <w:b/>
        </w:rPr>
        <w:t xml:space="preserve">VII. </w:t>
      </w:r>
      <w:r w:rsidRPr="00292154">
        <w:rPr>
          <w:rFonts w:ascii="Arial Black" w:hAnsi="Arial Black"/>
          <w:b/>
        </w:rPr>
        <w:tab/>
      </w:r>
      <w:r w:rsidRPr="00292154">
        <w:rPr>
          <w:rFonts w:ascii="Arial Black" w:hAnsi="Arial Black"/>
          <w:bCs/>
          <w:smallCaps/>
        </w:rPr>
        <w:t>LIABILITY</w:t>
      </w:r>
      <w:r w:rsidRPr="00292154">
        <w:rPr>
          <w:rFonts w:ascii="Arial Black" w:hAnsi="Arial Black"/>
          <w:b/>
        </w:rPr>
        <w:t xml:space="preserve"> FOR DEFECTS AND QUALITY WARRANTY</w:t>
      </w:r>
    </w:p>
    <w:p w:rsidR="000937C0" w:rsidRPr="00292154" w:rsidRDefault="00C42B6C" w:rsidP="000937C0">
      <w:pPr>
        <w:pStyle w:val="Odstavecseseznamem"/>
        <w:numPr>
          <w:ilvl w:val="0"/>
          <w:numId w:val="7"/>
        </w:numPr>
        <w:spacing w:after="120"/>
        <w:jc w:val="both"/>
        <w:rPr>
          <w:rFonts w:ascii="Arial" w:hAnsi="Arial"/>
        </w:rPr>
      </w:pPr>
      <w:r w:rsidRPr="00292154">
        <w:rPr>
          <w:rFonts w:ascii="Arial" w:hAnsi="Arial"/>
        </w:rPr>
        <w:t>The S</w:t>
      </w:r>
      <w:r w:rsidR="000937C0" w:rsidRPr="00292154">
        <w:rPr>
          <w:rFonts w:ascii="Arial" w:hAnsi="Arial"/>
        </w:rPr>
        <w:t xml:space="preserve">eller is responsible for the proper performance consisting in the delivery of the required number of </w:t>
      </w:r>
      <w:r w:rsidR="00425A8B" w:rsidRPr="00292154">
        <w:rPr>
          <w:rFonts w:ascii="Arial" w:hAnsi="Arial"/>
        </w:rPr>
        <w:t>Prelaminates</w:t>
      </w:r>
      <w:r w:rsidR="000937C0" w:rsidRPr="00292154">
        <w:rPr>
          <w:rFonts w:ascii="Arial" w:hAnsi="Arial"/>
        </w:rPr>
        <w:t xml:space="preserve"> in terms of quantity and quality and for their functionality, in particular</w:t>
      </w:r>
      <w:r w:rsidRPr="00292154">
        <w:rPr>
          <w:rFonts w:ascii="Arial" w:hAnsi="Arial"/>
        </w:rPr>
        <w:t xml:space="preserve"> </w:t>
      </w:r>
      <w:r w:rsidR="000937C0" w:rsidRPr="00292154">
        <w:rPr>
          <w:rFonts w:ascii="Arial" w:hAnsi="Arial"/>
        </w:rPr>
        <w:t xml:space="preserve">in compliance with the dimensions according to the detailed drawing </w:t>
      </w:r>
      <w:r w:rsidRPr="00292154">
        <w:rPr>
          <w:rFonts w:ascii="Arial" w:hAnsi="Arial"/>
        </w:rPr>
        <w:t xml:space="preserve">and technical specification of </w:t>
      </w:r>
      <w:r w:rsidR="00425A8B" w:rsidRPr="00292154">
        <w:rPr>
          <w:rFonts w:ascii="Arial" w:hAnsi="Arial"/>
        </w:rPr>
        <w:t>Prelaminates</w:t>
      </w:r>
      <w:r w:rsidR="000937C0" w:rsidRPr="00292154">
        <w:rPr>
          <w:rFonts w:ascii="Arial" w:hAnsi="Arial"/>
        </w:rPr>
        <w:t>, ie the approved dimensioned technical drawing according to Article I</w:t>
      </w:r>
      <w:r w:rsidRPr="00292154">
        <w:rPr>
          <w:rFonts w:ascii="Arial" w:hAnsi="Arial"/>
        </w:rPr>
        <w:t>II, paragraphs 5 and 6 of this F</w:t>
      </w:r>
      <w:r w:rsidR="000937C0" w:rsidRPr="00292154">
        <w:rPr>
          <w:rFonts w:ascii="Arial" w:hAnsi="Arial"/>
        </w:rPr>
        <w:t>ramewor</w:t>
      </w:r>
      <w:r w:rsidRPr="00292154">
        <w:rPr>
          <w:rFonts w:ascii="Arial" w:hAnsi="Arial"/>
        </w:rPr>
        <w:t>k A</w:t>
      </w:r>
      <w:r w:rsidR="000937C0" w:rsidRPr="00292154">
        <w:rPr>
          <w:rFonts w:ascii="Arial" w:hAnsi="Arial"/>
        </w:rPr>
        <w:t>greement.</w:t>
      </w:r>
    </w:p>
    <w:p w:rsidR="00C42B6C" w:rsidRPr="00292154" w:rsidRDefault="00C42B6C" w:rsidP="00C42B6C">
      <w:pPr>
        <w:pStyle w:val="Odstavecseseznamem"/>
        <w:spacing w:after="120"/>
        <w:ind w:left="360"/>
        <w:jc w:val="both"/>
        <w:rPr>
          <w:rFonts w:ascii="Arial" w:hAnsi="Arial"/>
        </w:rPr>
      </w:pPr>
    </w:p>
    <w:p w:rsidR="000937C0" w:rsidRPr="00292154" w:rsidRDefault="00C42B6C" w:rsidP="000937C0">
      <w:pPr>
        <w:pStyle w:val="Odstavecseseznamem"/>
        <w:numPr>
          <w:ilvl w:val="0"/>
          <w:numId w:val="7"/>
        </w:numPr>
        <w:spacing w:after="120"/>
        <w:jc w:val="both"/>
        <w:rPr>
          <w:rFonts w:ascii="Arial" w:hAnsi="Arial"/>
        </w:rPr>
      </w:pPr>
      <w:r w:rsidRPr="00292154">
        <w:rPr>
          <w:rFonts w:ascii="Arial" w:hAnsi="Arial"/>
        </w:rPr>
        <w:t>The Seller provides the B</w:t>
      </w:r>
      <w:r w:rsidR="000937C0" w:rsidRPr="00292154">
        <w:rPr>
          <w:rFonts w:ascii="Arial" w:hAnsi="Arial"/>
        </w:rPr>
        <w:t>uyer with a quality guarantee</w:t>
      </w:r>
      <w:r w:rsidR="00CC6349" w:rsidRPr="00292154">
        <w:rPr>
          <w:rFonts w:ascii="Arial" w:hAnsi="Arial"/>
        </w:rPr>
        <w:t xml:space="preserve">  relating mainly to the life of the chip module and his functionality </w:t>
      </w:r>
      <w:r w:rsidR="000937C0" w:rsidRPr="00292154">
        <w:rPr>
          <w:rFonts w:ascii="Arial" w:hAnsi="Arial"/>
        </w:rPr>
        <w:t>(hereinafter referred to as the "warranty period"):</w:t>
      </w:r>
    </w:p>
    <w:p w:rsidR="000937C0" w:rsidRPr="00292154" w:rsidRDefault="000937C0" w:rsidP="00C42B6C">
      <w:pPr>
        <w:pStyle w:val="Odstavecseseznamem"/>
        <w:spacing w:after="120"/>
        <w:ind w:left="360"/>
        <w:jc w:val="both"/>
        <w:rPr>
          <w:rFonts w:ascii="Arial" w:hAnsi="Arial"/>
        </w:rPr>
      </w:pPr>
      <w:r w:rsidRPr="00292154">
        <w:rPr>
          <w:rFonts w:ascii="Arial" w:hAnsi="Arial"/>
        </w:rPr>
        <w:t xml:space="preserve">(a) for PVC </w:t>
      </w:r>
      <w:r w:rsidR="00425A8B" w:rsidRPr="00292154">
        <w:rPr>
          <w:rFonts w:ascii="Arial" w:hAnsi="Arial"/>
        </w:rPr>
        <w:t>Prelaminates</w:t>
      </w:r>
      <w:r w:rsidRPr="00292154">
        <w:rPr>
          <w:rFonts w:ascii="Arial" w:hAnsi="Arial"/>
        </w:rPr>
        <w:t xml:space="preserve"> for a period of 36 months;</w:t>
      </w:r>
    </w:p>
    <w:p w:rsidR="000937C0" w:rsidRPr="00292154" w:rsidRDefault="00C42B6C" w:rsidP="00C42B6C">
      <w:pPr>
        <w:pStyle w:val="Odstavecseseznamem"/>
        <w:spacing w:after="120"/>
        <w:ind w:left="360"/>
        <w:jc w:val="both"/>
        <w:rPr>
          <w:rFonts w:ascii="Arial" w:hAnsi="Arial"/>
        </w:rPr>
      </w:pPr>
      <w:r w:rsidRPr="00292154">
        <w:rPr>
          <w:rFonts w:ascii="Arial" w:hAnsi="Arial"/>
        </w:rPr>
        <w:t>(</w:t>
      </w:r>
      <w:r w:rsidR="000937C0" w:rsidRPr="00292154">
        <w:rPr>
          <w:rFonts w:ascii="Arial" w:hAnsi="Arial"/>
        </w:rPr>
        <w:t xml:space="preserve">b) for </w:t>
      </w:r>
      <w:r w:rsidR="00425A8B" w:rsidRPr="00292154">
        <w:rPr>
          <w:rFonts w:ascii="Arial" w:hAnsi="Arial"/>
        </w:rPr>
        <w:t>Prelaminates</w:t>
      </w:r>
      <w:r w:rsidRPr="00292154">
        <w:rPr>
          <w:rFonts w:ascii="Arial" w:hAnsi="Arial"/>
        </w:rPr>
        <w:t xml:space="preserve"> </w:t>
      </w:r>
      <w:r w:rsidR="000937C0" w:rsidRPr="00292154">
        <w:rPr>
          <w:rFonts w:ascii="Arial" w:hAnsi="Arial"/>
        </w:rPr>
        <w:t>from PC for a period of 120 months.</w:t>
      </w:r>
    </w:p>
    <w:p w:rsidR="000937C0" w:rsidRPr="00292154" w:rsidRDefault="000937C0" w:rsidP="00C42B6C">
      <w:pPr>
        <w:pStyle w:val="Odstavecseseznamem"/>
        <w:spacing w:after="120"/>
        <w:ind w:left="360"/>
        <w:jc w:val="both"/>
        <w:rPr>
          <w:rFonts w:ascii="Arial" w:hAnsi="Arial"/>
        </w:rPr>
      </w:pPr>
      <w:r w:rsidRPr="00292154">
        <w:rPr>
          <w:rFonts w:ascii="Arial" w:hAnsi="Arial"/>
        </w:rPr>
        <w:t>The stated warranty period starts from the day of acceptance of the</w:t>
      </w:r>
      <w:r w:rsidR="00C42B6C" w:rsidRPr="00292154">
        <w:rPr>
          <w:rFonts w:ascii="Arial" w:hAnsi="Arial"/>
        </w:rPr>
        <w:t xml:space="preserve"> subject of performance by the B</w:t>
      </w:r>
      <w:r w:rsidRPr="00292154">
        <w:rPr>
          <w:rFonts w:ascii="Arial" w:hAnsi="Arial"/>
        </w:rPr>
        <w:t>uyer without any defects.</w:t>
      </w:r>
    </w:p>
    <w:p w:rsidR="00C42B6C" w:rsidRPr="00292154" w:rsidRDefault="00C42B6C" w:rsidP="00C42B6C">
      <w:pPr>
        <w:pStyle w:val="Odstavecseseznamem"/>
        <w:spacing w:after="120"/>
        <w:ind w:left="360"/>
        <w:jc w:val="both"/>
        <w:rPr>
          <w:rFonts w:ascii="Arial" w:hAnsi="Arial"/>
        </w:rPr>
      </w:pPr>
    </w:p>
    <w:p w:rsidR="00006D74" w:rsidRPr="00292154" w:rsidRDefault="00C42B6C" w:rsidP="00006D74">
      <w:pPr>
        <w:pStyle w:val="Odstavecseseznamem"/>
        <w:numPr>
          <w:ilvl w:val="0"/>
          <w:numId w:val="7"/>
        </w:numPr>
        <w:spacing w:after="120"/>
        <w:contextualSpacing w:val="0"/>
        <w:jc w:val="both"/>
        <w:rPr>
          <w:rFonts w:ascii="Arial" w:hAnsi="Arial" w:cs="Arial"/>
        </w:rPr>
      </w:pPr>
      <w:r w:rsidRPr="00292154">
        <w:rPr>
          <w:rFonts w:ascii="Arial" w:hAnsi="Arial"/>
        </w:rPr>
        <w:t>By the quality guarantee, the S</w:t>
      </w:r>
      <w:r w:rsidR="000937C0" w:rsidRPr="00292154">
        <w:rPr>
          <w:rFonts w:ascii="Arial" w:hAnsi="Arial"/>
        </w:rPr>
        <w:t>eller</w:t>
      </w:r>
      <w:r w:rsidRPr="00292154">
        <w:rPr>
          <w:rFonts w:ascii="Arial" w:hAnsi="Arial"/>
        </w:rPr>
        <w:t xml:space="preserve"> undertakes that the delivered G</w:t>
      </w:r>
      <w:r w:rsidR="000937C0" w:rsidRPr="00292154">
        <w:rPr>
          <w:rFonts w:ascii="Arial" w:hAnsi="Arial"/>
        </w:rPr>
        <w:t xml:space="preserve">oods </w:t>
      </w:r>
      <w:r w:rsidRPr="00292154">
        <w:rPr>
          <w:rFonts w:ascii="Arial" w:hAnsi="Arial"/>
        </w:rPr>
        <w:t>shall be free of defects, i.e. be, for the duration of the Warranty Period, capable of performance for the contracted purpose, otherwise to the usual purpose, and maintain the otherwise the usual properties contrac</w:t>
      </w:r>
      <w:r w:rsidR="00006D74" w:rsidRPr="00292154">
        <w:rPr>
          <w:rFonts w:ascii="Arial" w:hAnsi="Arial"/>
        </w:rPr>
        <w:t>ted in particular in Article II</w:t>
      </w:r>
      <w:r w:rsidRPr="00292154">
        <w:rPr>
          <w:rFonts w:ascii="Arial" w:hAnsi="Arial"/>
        </w:rPr>
        <w:t xml:space="preserve"> Paragraph 1 hereof and in Annex No. 1 hereto. The Seller is liable for any defect, including hidden or obvious defects, which arise or manifest during the Warranty Period. The Buyer may claim defects in the delivered Goods at any time during the Warranty Period.</w:t>
      </w:r>
      <w:r w:rsidR="00006D74" w:rsidRPr="00292154">
        <w:rPr>
          <w:rFonts w:ascii="Arial" w:hAnsi="Arial"/>
        </w:rPr>
        <w:t xml:space="preserve"> The Goods are considered to have defects, if not delivered in accordance with this Framework Agreement or any partial contract.</w:t>
      </w:r>
    </w:p>
    <w:p w:rsidR="00C42B6C" w:rsidRPr="00292154" w:rsidRDefault="00C42B6C" w:rsidP="00C42B6C">
      <w:pPr>
        <w:pStyle w:val="Odstavecseseznamem"/>
        <w:numPr>
          <w:ilvl w:val="0"/>
          <w:numId w:val="7"/>
        </w:numPr>
        <w:spacing w:after="120"/>
        <w:ind w:left="426" w:hanging="426"/>
        <w:contextualSpacing w:val="0"/>
        <w:jc w:val="both"/>
        <w:rPr>
          <w:rFonts w:ascii="Arial" w:hAnsi="Arial" w:cs="Arial"/>
        </w:rPr>
      </w:pPr>
      <w:r w:rsidRPr="00292154">
        <w:rPr>
          <w:rFonts w:ascii="Arial" w:hAnsi="Arial"/>
        </w:rPr>
        <w:t>The Seller declares that the Goods are not encumbered with rights of third parties and have no other legal defects.</w:t>
      </w:r>
    </w:p>
    <w:p w:rsidR="000937C0" w:rsidRPr="00292154" w:rsidRDefault="00C42B6C" w:rsidP="000937C0">
      <w:pPr>
        <w:pStyle w:val="Odstavecseseznamem"/>
        <w:numPr>
          <w:ilvl w:val="0"/>
          <w:numId w:val="7"/>
        </w:numPr>
        <w:spacing w:after="120"/>
        <w:jc w:val="both"/>
        <w:rPr>
          <w:rFonts w:ascii="Arial" w:hAnsi="Arial"/>
        </w:rPr>
      </w:pPr>
      <w:r w:rsidRPr="00292154">
        <w:rPr>
          <w:rFonts w:ascii="Arial" w:hAnsi="Arial"/>
        </w:rPr>
        <w:t xml:space="preserve">Defective </w:t>
      </w:r>
      <w:r w:rsidR="00425A8B" w:rsidRPr="00292154">
        <w:rPr>
          <w:rFonts w:ascii="Arial" w:hAnsi="Arial"/>
        </w:rPr>
        <w:t>Prelaminates</w:t>
      </w:r>
      <w:r w:rsidRPr="00292154">
        <w:rPr>
          <w:rFonts w:ascii="Arial" w:hAnsi="Arial"/>
        </w:rPr>
        <w:t xml:space="preserve"> delivered by the S</w:t>
      </w:r>
      <w:r w:rsidR="000937C0" w:rsidRPr="00292154">
        <w:rPr>
          <w:rFonts w:ascii="Arial" w:hAnsi="Arial"/>
        </w:rPr>
        <w:t>eller in accordance with A</w:t>
      </w:r>
      <w:r w:rsidRPr="00292154">
        <w:rPr>
          <w:rFonts w:ascii="Arial" w:hAnsi="Arial"/>
        </w:rPr>
        <w:t>rticle IV, paragraph 8 of this Framework A</w:t>
      </w:r>
      <w:r w:rsidR="000937C0" w:rsidRPr="00292154">
        <w:rPr>
          <w:rFonts w:ascii="Arial" w:hAnsi="Arial"/>
        </w:rPr>
        <w:t>greement must be devalued on the sheet by physical interruption of the antenna, and at the same time clearly and unmistakably marked.</w:t>
      </w:r>
    </w:p>
    <w:p w:rsidR="00C42B6C" w:rsidRPr="00292154" w:rsidRDefault="00C42B6C" w:rsidP="00C42B6C">
      <w:pPr>
        <w:pStyle w:val="Odstavecseseznamem"/>
        <w:spacing w:after="120"/>
        <w:ind w:left="360"/>
        <w:jc w:val="both"/>
        <w:rPr>
          <w:rFonts w:ascii="Arial" w:hAnsi="Arial"/>
        </w:rPr>
      </w:pPr>
    </w:p>
    <w:p w:rsidR="000937C0" w:rsidRPr="00292154" w:rsidRDefault="000937C0" w:rsidP="000937C0">
      <w:pPr>
        <w:pStyle w:val="Odstavecseseznamem"/>
        <w:numPr>
          <w:ilvl w:val="0"/>
          <w:numId w:val="7"/>
        </w:numPr>
        <w:spacing w:after="120"/>
        <w:jc w:val="both"/>
        <w:rPr>
          <w:rFonts w:ascii="Arial" w:hAnsi="Arial"/>
        </w:rPr>
      </w:pPr>
      <w:r w:rsidRPr="00292154">
        <w:rPr>
          <w:rFonts w:ascii="Arial" w:hAnsi="Arial"/>
        </w:rPr>
        <w:t xml:space="preserve">Complaints of obvious defects of </w:t>
      </w:r>
      <w:r w:rsidR="00425A8B" w:rsidRPr="00292154">
        <w:rPr>
          <w:rFonts w:ascii="Arial" w:hAnsi="Arial"/>
        </w:rPr>
        <w:t>Prelaminates</w:t>
      </w:r>
      <w:r w:rsidR="00006D74" w:rsidRPr="00292154">
        <w:rPr>
          <w:rFonts w:ascii="Arial" w:hAnsi="Arial"/>
        </w:rPr>
        <w:t xml:space="preserve"> shall be made by the B</w:t>
      </w:r>
      <w:r w:rsidRPr="00292154">
        <w:rPr>
          <w:rFonts w:ascii="Arial" w:hAnsi="Arial"/>
        </w:rPr>
        <w:t>uyer immediately after their discovery within the acceptance of t</w:t>
      </w:r>
      <w:r w:rsidR="00006D74" w:rsidRPr="00292154">
        <w:rPr>
          <w:rFonts w:ascii="Arial" w:hAnsi="Arial"/>
        </w:rPr>
        <w:t>he subject of performance. The B</w:t>
      </w:r>
      <w:r w:rsidRPr="00292154">
        <w:rPr>
          <w:rFonts w:ascii="Arial" w:hAnsi="Arial"/>
        </w:rPr>
        <w:t xml:space="preserve">uyer has the right to refuse to accept </w:t>
      </w:r>
      <w:r w:rsidR="00425A8B" w:rsidRPr="00292154">
        <w:rPr>
          <w:rFonts w:ascii="Arial" w:hAnsi="Arial"/>
        </w:rPr>
        <w:t>Prelaminates</w:t>
      </w:r>
      <w:r w:rsidRPr="00292154">
        <w:rPr>
          <w:rFonts w:ascii="Arial" w:hAnsi="Arial"/>
        </w:rPr>
        <w:t xml:space="preserve"> with obviou</w:t>
      </w:r>
      <w:r w:rsidR="00006D74" w:rsidRPr="00292154">
        <w:rPr>
          <w:rFonts w:ascii="Arial" w:hAnsi="Arial"/>
        </w:rPr>
        <w:t>s defects. In such a case, the S</w:t>
      </w:r>
      <w:r w:rsidRPr="00292154">
        <w:rPr>
          <w:rFonts w:ascii="Arial" w:hAnsi="Arial"/>
        </w:rPr>
        <w:t xml:space="preserve">eller is obliged to deliver perfect </w:t>
      </w:r>
      <w:r w:rsidR="00425A8B" w:rsidRPr="00292154">
        <w:rPr>
          <w:rFonts w:ascii="Arial" w:hAnsi="Arial"/>
        </w:rPr>
        <w:t>Prelaminates</w:t>
      </w:r>
      <w:r w:rsidRPr="00292154">
        <w:rPr>
          <w:rFonts w:ascii="Arial" w:hAnsi="Arial"/>
        </w:rPr>
        <w:t xml:space="preserve"> instead of </w:t>
      </w:r>
      <w:r w:rsidR="00425A8B" w:rsidRPr="00292154">
        <w:rPr>
          <w:rFonts w:ascii="Arial" w:hAnsi="Arial"/>
        </w:rPr>
        <w:t>Prelaminates</w:t>
      </w:r>
      <w:r w:rsidRPr="00292154">
        <w:rPr>
          <w:rFonts w:ascii="Arial" w:hAnsi="Arial"/>
        </w:rPr>
        <w:t xml:space="preserve"> with obvious defects no later than 15 working days from the date of refusal to accept.</w:t>
      </w:r>
    </w:p>
    <w:p w:rsidR="00006D74" w:rsidRPr="00292154" w:rsidRDefault="00006D74" w:rsidP="00006D74">
      <w:pPr>
        <w:pStyle w:val="Odstavecseseznamem"/>
        <w:rPr>
          <w:rFonts w:ascii="Arial" w:hAnsi="Arial"/>
        </w:rPr>
      </w:pPr>
    </w:p>
    <w:p w:rsidR="00006D74" w:rsidRPr="00292154" w:rsidRDefault="00006D74" w:rsidP="00E03B32">
      <w:pPr>
        <w:pStyle w:val="Odstavecseseznamem"/>
        <w:numPr>
          <w:ilvl w:val="0"/>
          <w:numId w:val="7"/>
        </w:numPr>
        <w:spacing w:after="120"/>
        <w:contextualSpacing w:val="0"/>
        <w:jc w:val="both"/>
        <w:rPr>
          <w:rFonts w:ascii="Arial" w:hAnsi="Arial"/>
        </w:rPr>
      </w:pPr>
      <w:r w:rsidRPr="00292154">
        <w:rPr>
          <w:rFonts w:ascii="Arial" w:hAnsi="Arial"/>
        </w:rPr>
        <w:t>The time limit for acknowledging or rejecting a complaint of such a complaint is 10 working days from th</w:t>
      </w:r>
      <w:r w:rsidR="00E03B32" w:rsidRPr="00292154">
        <w:rPr>
          <w:rFonts w:ascii="Arial" w:hAnsi="Arial"/>
        </w:rPr>
        <w:t>e date of the complaint to the Seller. If the S</w:t>
      </w:r>
      <w:r w:rsidRPr="00292154">
        <w:rPr>
          <w:rFonts w:ascii="Arial" w:hAnsi="Arial"/>
        </w:rPr>
        <w:t>eller does not comment within this period, the complaint is considered accepted.</w:t>
      </w:r>
    </w:p>
    <w:p w:rsidR="00605EE3" w:rsidRPr="00292154" w:rsidRDefault="00605EE3" w:rsidP="008007F1">
      <w:pPr>
        <w:pStyle w:val="Prohlen"/>
        <w:widowControl/>
        <w:numPr>
          <w:ilvl w:val="0"/>
          <w:numId w:val="7"/>
        </w:numPr>
        <w:spacing w:after="120" w:line="276" w:lineRule="auto"/>
        <w:ind w:left="426" w:hanging="426"/>
        <w:jc w:val="both"/>
        <w:outlineLvl w:val="0"/>
        <w:rPr>
          <w:rFonts w:ascii="Arial" w:hAnsi="Arial" w:cs="Arial"/>
          <w:b w:val="0"/>
          <w:sz w:val="22"/>
          <w:szCs w:val="22"/>
        </w:rPr>
      </w:pPr>
      <w:r w:rsidRPr="00292154">
        <w:rPr>
          <w:rFonts w:ascii="Arial" w:hAnsi="Arial"/>
          <w:b w:val="0"/>
          <w:sz w:val="22"/>
          <w:szCs w:val="22"/>
        </w:rPr>
        <w:t>If the Goods suffer defect(s), the Buyer is entitled to:</w:t>
      </w:r>
    </w:p>
    <w:p w:rsidR="00605EE3" w:rsidRPr="00292154" w:rsidRDefault="00605EE3" w:rsidP="008007F1">
      <w:pPr>
        <w:pStyle w:val="Prohlen"/>
        <w:widowControl/>
        <w:numPr>
          <w:ilvl w:val="0"/>
          <w:numId w:val="14"/>
        </w:numPr>
        <w:tabs>
          <w:tab w:val="left" w:pos="1134"/>
        </w:tabs>
        <w:spacing w:after="120" w:line="276" w:lineRule="auto"/>
        <w:ind w:left="851" w:hanging="142"/>
        <w:jc w:val="both"/>
        <w:outlineLvl w:val="0"/>
        <w:rPr>
          <w:rFonts w:ascii="Arial" w:hAnsi="Arial" w:cs="Arial"/>
          <w:b w:val="0"/>
          <w:sz w:val="22"/>
          <w:szCs w:val="22"/>
        </w:rPr>
      </w:pPr>
      <w:r w:rsidRPr="00292154">
        <w:rPr>
          <w:rFonts w:ascii="Arial" w:hAnsi="Arial"/>
          <w:b w:val="0"/>
          <w:sz w:val="22"/>
          <w:szCs w:val="22"/>
        </w:rPr>
        <w:t>Have the defect removed through a new supply of perfect Goods;</w:t>
      </w:r>
    </w:p>
    <w:p w:rsidR="00605EE3" w:rsidRPr="00292154" w:rsidRDefault="00605EE3" w:rsidP="008007F1">
      <w:pPr>
        <w:pStyle w:val="Prohlen"/>
        <w:widowControl/>
        <w:numPr>
          <w:ilvl w:val="0"/>
          <w:numId w:val="14"/>
        </w:numPr>
        <w:tabs>
          <w:tab w:val="left" w:pos="1134"/>
        </w:tabs>
        <w:spacing w:after="120" w:line="276" w:lineRule="auto"/>
        <w:ind w:left="851" w:hanging="142"/>
        <w:jc w:val="both"/>
        <w:outlineLvl w:val="0"/>
        <w:rPr>
          <w:rFonts w:ascii="Arial" w:hAnsi="Arial" w:cs="Arial"/>
          <w:b w:val="0"/>
          <w:sz w:val="22"/>
          <w:szCs w:val="22"/>
        </w:rPr>
      </w:pPr>
      <w:r w:rsidRPr="00292154">
        <w:rPr>
          <w:rFonts w:ascii="Arial" w:hAnsi="Arial"/>
          <w:b w:val="0"/>
          <w:sz w:val="22"/>
          <w:szCs w:val="22"/>
        </w:rPr>
        <w:t>Have the defect removed through the supply of the missing Goods;</w:t>
      </w:r>
    </w:p>
    <w:p w:rsidR="00605EE3" w:rsidRPr="00292154" w:rsidRDefault="00605EE3" w:rsidP="008007F1">
      <w:pPr>
        <w:pStyle w:val="Prohlen"/>
        <w:widowControl/>
        <w:numPr>
          <w:ilvl w:val="0"/>
          <w:numId w:val="14"/>
        </w:numPr>
        <w:tabs>
          <w:tab w:val="left" w:pos="1134"/>
        </w:tabs>
        <w:spacing w:after="120" w:line="276" w:lineRule="auto"/>
        <w:ind w:left="851" w:hanging="142"/>
        <w:jc w:val="both"/>
        <w:outlineLvl w:val="0"/>
        <w:rPr>
          <w:rFonts w:ascii="Arial" w:hAnsi="Arial" w:cs="Arial"/>
          <w:b w:val="0"/>
          <w:sz w:val="22"/>
          <w:szCs w:val="22"/>
        </w:rPr>
      </w:pPr>
      <w:r w:rsidRPr="00292154">
        <w:rPr>
          <w:rFonts w:ascii="Arial" w:hAnsi="Arial"/>
          <w:b w:val="0"/>
          <w:sz w:val="22"/>
          <w:szCs w:val="22"/>
        </w:rPr>
        <w:t>Demand an adequate discount on the price;</w:t>
      </w:r>
    </w:p>
    <w:p w:rsidR="00605EE3" w:rsidRPr="00292154" w:rsidRDefault="00605EE3" w:rsidP="008007F1">
      <w:pPr>
        <w:pStyle w:val="Prohlen"/>
        <w:widowControl/>
        <w:numPr>
          <w:ilvl w:val="0"/>
          <w:numId w:val="14"/>
        </w:numPr>
        <w:tabs>
          <w:tab w:val="left" w:pos="1134"/>
        </w:tabs>
        <w:spacing w:after="120" w:line="276" w:lineRule="auto"/>
        <w:ind w:left="851" w:hanging="142"/>
        <w:jc w:val="both"/>
        <w:outlineLvl w:val="0"/>
        <w:rPr>
          <w:rFonts w:ascii="Arial" w:hAnsi="Arial" w:cs="Arial"/>
          <w:b w:val="0"/>
          <w:sz w:val="22"/>
          <w:szCs w:val="22"/>
        </w:rPr>
      </w:pPr>
      <w:r w:rsidRPr="00292154">
        <w:rPr>
          <w:rFonts w:ascii="Arial" w:hAnsi="Arial"/>
          <w:b w:val="0"/>
          <w:sz w:val="22"/>
          <w:szCs w:val="22"/>
        </w:rPr>
        <w:t xml:space="preserve">Withdraw from the relevant </w:t>
      </w:r>
      <w:r w:rsidR="00815DE0" w:rsidRPr="00292154">
        <w:rPr>
          <w:rFonts w:ascii="Arial" w:hAnsi="Arial"/>
          <w:b w:val="0"/>
          <w:sz w:val="22"/>
          <w:szCs w:val="22"/>
        </w:rPr>
        <w:t>partial</w:t>
      </w:r>
      <w:r w:rsidRPr="00292154">
        <w:rPr>
          <w:rFonts w:ascii="Arial" w:hAnsi="Arial"/>
          <w:b w:val="0"/>
          <w:sz w:val="22"/>
          <w:szCs w:val="22"/>
        </w:rPr>
        <w:t xml:space="preserve"> contract.</w:t>
      </w:r>
    </w:p>
    <w:p w:rsidR="00605EE3" w:rsidRPr="00292154" w:rsidRDefault="00605EE3" w:rsidP="008007F1">
      <w:pPr>
        <w:pStyle w:val="Odstavecseseznamem"/>
        <w:numPr>
          <w:ilvl w:val="0"/>
          <w:numId w:val="7"/>
        </w:numPr>
        <w:spacing w:after="120"/>
        <w:ind w:left="426" w:hanging="426"/>
        <w:contextualSpacing w:val="0"/>
        <w:jc w:val="both"/>
        <w:rPr>
          <w:rFonts w:ascii="Arial" w:eastAsia="Times New Roman" w:hAnsi="Arial" w:cs="Times New Roman"/>
          <w:color w:val="000000"/>
        </w:rPr>
      </w:pPr>
      <w:r w:rsidRPr="00292154">
        <w:rPr>
          <w:rFonts w:ascii="Arial" w:hAnsi="Arial"/>
          <w:color w:val="000000"/>
        </w:rPr>
        <w:t>The choice of the entitlement resulting from defective Goods always lies with the Buyer.</w:t>
      </w:r>
    </w:p>
    <w:p w:rsidR="00997626" w:rsidRPr="00292154" w:rsidRDefault="004100C4" w:rsidP="004100C4">
      <w:pPr>
        <w:pStyle w:val="Odstavecseseznamem"/>
        <w:numPr>
          <w:ilvl w:val="0"/>
          <w:numId w:val="7"/>
        </w:numPr>
        <w:spacing w:after="120"/>
        <w:contextualSpacing w:val="0"/>
        <w:jc w:val="both"/>
        <w:rPr>
          <w:rFonts w:ascii="Arial" w:eastAsia="Times New Roman" w:hAnsi="Arial" w:cs="Times New Roman"/>
          <w:color w:val="000000"/>
        </w:rPr>
      </w:pPr>
      <w:r w:rsidRPr="00292154">
        <w:rPr>
          <w:rFonts w:ascii="Arial" w:hAnsi="Arial"/>
        </w:rPr>
        <w:t xml:space="preserve">The time limit for acknowledging or rejecting a complaint of such a complaint is 10 working days from the date of the complaint to the seller. If the Seller does not comment within this period, the complaint is considered acknowledged. </w:t>
      </w:r>
      <w:r w:rsidR="00997626" w:rsidRPr="00292154">
        <w:rPr>
          <w:rFonts w:ascii="Arial" w:hAnsi="Arial"/>
        </w:rPr>
        <w:t xml:space="preserve">All costs incurred in connection with the defects of the Goods or the </w:t>
      </w:r>
      <w:r w:rsidR="006C7B0B" w:rsidRPr="00292154">
        <w:rPr>
          <w:rFonts w:ascii="Arial" w:hAnsi="Arial"/>
        </w:rPr>
        <w:t xml:space="preserve">exercise of </w:t>
      </w:r>
      <w:r w:rsidR="00997626" w:rsidRPr="00292154">
        <w:rPr>
          <w:rFonts w:ascii="Arial" w:hAnsi="Arial"/>
        </w:rPr>
        <w:t xml:space="preserve">defect </w:t>
      </w:r>
      <w:r w:rsidR="006C7B0B" w:rsidRPr="00292154">
        <w:rPr>
          <w:rFonts w:ascii="Arial" w:hAnsi="Arial"/>
        </w:rPr>
        <w:t>warranty</w:t>
      </w:r>
      <w:r w:rsidR="00997626" w:rsidRPr="00292154">
        <w:rPr>
          <w:rFonts w:ascii="Arial" w:hAnsi="Arial"/>
        </w:rPr>
        <w:t xml:space="preserve"> claims, </w:t>
      </w:r>
      <w:r w:rsidR="006C7B0B" w:rsidRPr="00292154">
        <w:rPr>
          <w:rFonts w:ascii="Arial" w:hAnsi="Arial"/>
        </w:rPr>
        <w:t>especially</w:t>
      </w:r>
      <w:r w:rsidR="00997626" w:rsidRPr="00292154">
        <w:rPr>
          <w:rFonts w:ascii="Arial" w:hAnsi="Arial"/>
        </w:rPr>
        <w:t xml:space="preserve"> the costs of the replacement of any defective Goods, and the costs of delivery of any missing quantity of the Goods, shall be borne by the Seller.</w:t>
      </w:r>
    </w:p>
    <w:p w:rsidR="004100C4" w:rsidRPr="00292154" w:rsidRDefault="004100C4" w:rsidP="004100C4">
      <w:pPr>
        <w:pStyle w:val="Odstavecseseznamem"/>
        <w:numPr>
          <w:ilvl w:val="0"/>
          <w:numId w:val="7"/>
        </w:numPr>
        <w:spacing w:after="120"/>
        <w:contextualSpacing w:val="0"/>
        <w:jc w:val="both"/>
        <w:rPr>
          <w:rFonts w:ascii="Arial" w:eastAsia="Times New Roman" w:hAnsi="Arial" w:cs="Times New Roman"/>
          <w:color w:val="000000"/>
        </w:rPr>
      </w:pPr>
      <w:r w:rsidRPr="00292154">
        <w:rPr>
          <w:rFonts w:ascii="Arial" w:eastAsia="Times New Roman" w:hAnsi="Arial" w:cs="Times New Roman"/>
          <w:color w:val="000000"/>
        </w:rPr>
        <w:t>The Seller is obliged to eliminate defects by delivery of replacement (new or missing) Goods within 21 calendar days from the decision on the recognition of the complaint under paragraph 12 of this article.</w:t>
      </w:r>
    </w:p>
    <w:p w:rsidR="00F02942" w:rsidRPr="00292154" w:rsidRDefault="00F02942" w:rsidP="008007F1">
      <w:pPr>
        <w:pStyle w:val="Odstavecseseznamem"/>
        <w:numPr>
          <w:ilvl w:val="0"/>
          <w:numId w:val="7"/>
        </w:numPr>
        <w:spacing w:after="120"/>
        <w:ind w:left="426" w:hanging="426"/>
        <w:contextualSpacing w:val="0"/>
        <w:jc w:val="both"/>
        <w:rPr>
          <w:rFonts w:ascii="Arial" w:eastAsia="Times New Roman" w:hAnsi="Arial" w:cs="Times New Roman"/>
          <w:color w:val="000000"/>
        </w:rPr>
      </w:pPr>
      <w:r w:rsidRPr="00292154">
        <w:rPr>
          <w:rFonts w:ascii="Arial" w:hAnsi="Arial"/>
        </w:rPr>
        <w:t xml:space="preserve">Before all defects of the Goods are removed, the Buyer will not be obliged to pay the Seller the price of the defective Goods, if the price for defective Goods has not yet been paid to the Seller at the time of the </w:t>
      </w:r>
      <w:r w:rsidR="006C7B0B" w:rsidRPr="00292154">
        <w:rPr>
          <w:rFonts w:ascii="Arial" w:hAnsi="Arial"/>
        </w:rPr>
        <w:t>exercise of warranty claim</w:t>
      </w:r>
      <w:r w:rsidRPr="00292154">
        <w:rPr>
          <w:rFonts w:ascii="Arial" w:hAnsi="Arial"/>
        </w:rPr>
        <w:t>.</w:t>
      </w:r>
    </w:p>
    <w:p w:rsidR="00605EE3" w:rsidRPr="00292154" w:rsidRDefault="00605EE3" w:rsidP="008007F1">
      <w:pPr>
        <w:pStyle w:val="Odstavecseseznamem"/>
        <w:numPr>
          <w:ilvl w:val="0"/>
          <w:numId w:val="7"/>
        </w:numPr>
        <w:spacing w:after="120"/>
        <w:ind w:left="426" w:hanging="426"/>
        <w:contextualSpacing w:val="0"/>
        <w:jc w:val="both"/>
        <w:rPr>
          <w:rFonts w:ascii="Arial" w:eastAsia="Times New Roman" w:hAnsi="Arial" w:cs="Times New Roman"/>
          <w:color w:val="000000"/>
        </w:rPr>
      </w:pPr>
      <w:r w:rsidRPr="00292154">
        <w:rPr>
          <w:rFonts w:ascii="Arial" w:hAnsi="Arial"/>
          <w:color w:val="000000"/>
        </w:rPr>
        <w:t xml:space="preserve">Making claim under liability for defects shall not affect Buyer's entitlement to the agreed contractual </w:t>
      </w:r>
      <w:r w:rsidR="00E67D0F" w:rsidRPr="00292154">
        <w:rPr>
          <w:rFonts w:ascii="Arial" w:hAnsi="Arial"/>
          <w:color w:val="000000"/>
        </w:rPr>
        <w:t>penalty</w:t>
      </w:r>
      <w:r w:rsidRPr="00292154">
        <w:rPr>
          <w:rFonts w:ascii="Arial" w:hAnsi="Arial"/>
          <w:color w:val="000000"/>
        </w:rPr>
        <w:t xml:space="preserve"> and damages. </w:t>
      </w:r>
    </w:p>
    <w:p w:rsidR="00605EE3" w:rsidRPr="00292154" w:rsidRDefault="00605EE3" w:rsidP="008007F1">
      <w:pPr>
        <w:pStyle w:val="Odstavecseseznamem"/>
        <w:numPr>
          <w:ilvl w:val="0"/>
          <w:numId w:val="7"/>
        </w:numPr>
        <w:spacing w:after="120"/>
        <w:ind w:left="426" w:hanging="426"/>
        <w:contextualSpacing w:val="0"/>
        <w:jc w:val="both"/>
        <w:rPr>
          <w:rFonts w:ascii="Arial" w:eastAsia="Times New Roman" w:hAnsi="Arial" w:cs="Times New Roman"/>
          <w:color w:val="000000"/>
        </w:rPr>
      </w:pPr>
      <w:r w:rsidRPr="00292154">
        <w:rPr>
          <w:rFonts w:ascii="Arial" w:hAnsi="Arial"/>
          <w:color w:val="000000"/>
        </w:rPr>
        <w:t xml:space="preserve">Any activities, which are necessary for or are relating to claiming the defects, shall be </w:t>
      </w:r>
      <w:r w:rsidR="00A042C2" w:rsidRPr="00292154">
        <w:rPr>
          <w:rFonts w:ascii="Arial" w:hAnsi="Arial"/>
          <w:color w:val="000000"/>
        </w:rPr>
        <w:t>made</w:t>
      </w:r>
      <w:r w:rsidRPr="00292154">
        <w:rPr>
          <w:rFonts w:ascii="Arial" w:hAnsi="Arial"/>
          <w:color w:val="000000"/>
        </w:rPr>
        <w:t xml:space="preserve"> by the Seller itself at its own costs in cooperation with the Buyer during the Buyer's working hours so that its activities will not endanger or limit the Buyer's activities.</w:t>
      </w:r>
    </w:p>
    <w:p w:rsidR="00997626" w:rsidRPr="00292154" w:rsidRDefault="00997626" w:rsidP="00997626">
      <w:pPr>
        <w:pStyle w:val="Odstavecseseznamem"/>
        <w:keepNext/>
        <w:spacing w:before="480" w:after="120"/>
        <w:ind w:left="0"/>
        <w:contextualSpacing w:val="0"/>
        <w:jc w:val="center"/>
        <w:rPr>
          <w:rFonts w:ascii="Arial Black" w:hAnsi="Arial Black" w:cs="Arial"/>
          <w:b/>
        </w:rPr>
      </w:pPr>
      <w:r w:rsidRPr="00292154">
        <w:rPr>
          <w:rFonts w:ascii="Arial Black" w:hAnsi="Arial Black"/>
          <w:b/>
        </w:rPr>
        <w:t xml:space="preserve">VIII. </w:t>
      </w:r>
      <w:r w:rsidR="007105BA" w:rsidRPr="00292154">
        <w:rPr>
          <w:rFonts w:ascii="Arial Black" w:hAnsi="Arial Black"/>
          <w:b/>
        </w:rPr>
        <w:t>PROTECTION OF INFORMATION</w:t>
      </w:r>
    </w:p>
    <w:p w:rsidR="00997626" w:rsidRPr="00292154" w:rsidRDefault="00997626" w:rsidP="008007F1">
      <w:pPr>
        <w:numPr>
          <w:ilvl w:val="0"/>
          <w:numId w:val="21"/>
        </w:numPr>
        <w:tabs>
          <w:tab w:val="left" w:pos="284"/>
          <w:tab w:val="left" w:pos="567"/>
        </w:tabs>
        <w:spacing w:after="120"/>
        <w:ind w:left="284" w:hanging="426"/>
        <w:jc w:val="both"/>
        <w:rPr>
          <w:rFonts w:ascii="Arial" w:hAnsi="Arial" w:cs="Arial"/>
        </w:rPr>
      </w:pPr>
      <w:r w:rsidRPr="00292154">
        <w:rPr>
          <w:rFonts w:ascii="Arial" w:hAnsi="Arial"/>
        </w:rPr>
        <w:t xml:space="preserve">The Parties are not entitled to disclose to any third party the non-public information they obtained or shall obtain during mutual cooperation, and the information relating to entering into this Framework Agreement and its content. This does not apply if the information is disclosed to the employees of the </w:t>
      </w:r>
      <w:r w:rsidR="00584088" w:rsidRPr="00292154">
        <w:rPr>
          <w:rFonts w:ascii="Arial" w:hAnsi="Arial"/>
        </w:rPr>
        <w:t>C</w:t>
      </w:r>
      <w:r w:rsidRPr="00292154">
        <w:rPr>
          <w:rFonts w:ascii="Arial" w:hAnsi="Arial"/>
        </w:rPr>
        <w:t xml:space="preserve">ontracting </w:t>
      </w:r>
      <w:r w:rsidR="00855DD2" w:rsidRPr="00292154">
        <w:rPr>
          <w:rFonts w:ascii="Arial" w:hAnsi="Arial"/>
        </w:rPr>
        <w:t>P</w:t>
      </w:r>
      <w:r w:rsidRPr="00292154">
        <w:rPr>
          <w:rFonts w:ascii="Arial" w:hAnsi="Arial"/>
        </w:rPr>
        <w:t>arty for the purpose of implementation hereof on a need-to-know basis, or to other individuals (information processors) involved in implementation hereof, under the same terms as laid down for the Parties hereto and always within the minimum scope necessary for due fulfilment hereof.</w:t>
      </w:r>
    </w:p>
    <w:p w:rsidR="00997626" w:rsidRPr="00292154" w:rsidRDefault="00997626" w:rsidP="008007F1">
      <w:pPr>
        <w:numPr>
          <w:ilvl w:val="0"/>
          <w:numId w:val="21"/>
        </w:numPr>
        <w:tabs>
          <w:tab w:val="left" w:pos="284"/>
          <w:tab w:val="left" w:pos="567"/>
        </w:tabs>
        <w:spacing w:after="120"/>
        <w:ind w:left="284" w:hanging="426"/>
        <w:jc w:val="both"/>
        <w:rPr>
          <w:rFonts w:ascii="Arial" w:hAnsi="Arial" w:cs="Arial"/>
        </w:rPr>
      </w:pPr>
      <w:r w:rsidRPr="00292154">
        <w:rPr>
          <w:rFonts w:ascii="Arial" w:hAnsi="Arial"/>
        </w:rPr>
        <w:t xml:space="preserve">The Contracting Parties are liable to assure compliance with the </w:t>
      </w:r>
      <w:r w:rsidR="00890222" w:rsidRPr="00292154">
        <w:rPr>
          <w:rFonts w:ascii="Arial" w:hAnsi="Arial"/>
        </w:rPr>
        <w:t>obligations</w:t>
      </w:r>
      <w:r w:rsidRPr="00292154">
        <w:rPr>
          <w:rFonts w:ascii="Arial" w:hAnsi="Arial"/>
        </w:rPr>
        <w:t xml:space="preserve"> pursuant to this Article of all individuals to whom the non-public information is disclosed pursuant to the previous sentence. Violation of the confidentiality commitment by these individuals shall be deemed violation by the Party disclosing the information to them.</w:t>
      </w:r>
    </w:p>
    <w:p w:rsidR="00997626" w:rsidRPr="00292154" w:rsidRDefault="00997626" w:rsidP="008007F1">
      <w:pPr>
        <w:numPr>
          <w:ilvl w:val="0"/>
          <w:numId w:val="21"/>
        </w:numPr>
        <w:tabs>
          <w:tab w:val="left" w:pos="284"/>
          <w:tab w:val="left" w:pos="567"/>
        </w:tabs>
        <w:spacing w:after="120"/>
        <w:ind w:left="284" w:hanging="426"/>
        <w:jc w:val="both"/>
        <w:rPr>
          <w:rFonts w:ascii="Arial" w:hAnsi="Arial" w:cs="Arial"/>
        </w:rPr>
      </w:pPr>
      <w:r w:rsidRPr="00292154">
        <w:rPr>
          <w:rFonts w:ascii="Arial" w:hAnsi="Arial"/>
        </w:rPr>
        <w:t>Confidential information is any information mutually provided in written, oral, visual, electronic, or other format as well as know-how which has actual or potential value and which is not commonly available in the respective business circles, and further information which is designated in writing as confidential (abbreviation "DIS") or which may be assumed to be confidential information due to the nature of the respective matter .</w:t>
      </w:r>
    </w:p>
    <w:p w:rsidR="00997626" w:rsidRPr="00292154" w:rsidRDefault="007D406D" w:rsidP="008007F1">
      <w:pPr>
        <w:numPr>
          <w:ilvl w:val="0"/>
          <w:numId w:val="21"/>
        </w:numPr>
        <w:tabs>
          <w:tab w:val="left" w:pos="284"/>
          <w:tab w:val="left" w:pos="567"/>
        </w:tabs>
        <w:spacing w:after="120"/>
        <w:ind w:left="284" w:hanging="426"/>
        <w:jc w:val="both"/>
        <w:rPr>
          <w:rFonts w:ascii="Arial" w:hAnsi="Arial" w:cs="Arial"/>
        </w:rPr>
      </w:pPr>
      <w:r w:rsidRPr="00292154">
        <w:rPr>
          <w:rFonts w:ascii="Arial" w:hAnsi="Arial"/>
        </w:rPr>
        <w:t xml:space="preserve">The Parties hereby undertake that if in the context of mutual cooperation they get in touch with personal data or special categories of personal data in the sense of the Regulation of the European Parliament and of the Council (EU) 2016/679 of 27 April 2016 on the protection of natural persons with regard to the processing of personal data and on free movement of these data, and repealing Directive 95/46/EC (the General Data Protection Regulation, or GDPR) and Act No. 110/2019 Coll., on Personal Data Protection, they will take </w:t>
      </w:r>
      <w:r w:rsidR="00F262BE" w:rsidRPr="00292154">
        <w:rPr>
          <w:rFonts w:ascii="Arial" w:hAnsi="Arial"/>
        </w:rPr>
        <w:t xml:space="preserve">any and </w:t>
      </w:r>
      <w:r w:rsidRPr="00292154">
        <w:rPr>
          <w:rFonts w:ascii="Arial" w:hAnsi="Arial"/>
        </w:rPr>
        <w:t>all necessary measures to prevent unauthorised or random access to these data, their alteration, destruction or loss, unauthorised transfer, other unauthorised processing or any other misuse.</w:t>
      </w:r>
    </w:p>
    <w:p w:rsidR="00997626" w:rsidRPr="00292154" w:rsidRDefault="00997626" w:rsidP="008007F1">
      <w:pPr>
        <w:numPr>
          <w:ilvl w:val="0"/>
          <w:numId w:val="21"/>
        </w:numPr>
        <w:tabs>
          <w:tab w:val="left" w:pos="284"/>
          <w:tab w:val="left" w:pos="567"/>
        </w:tabs>
        <w:spacing w:after="120"/>
        <w:ind w:left="284" w:hanging="426"/>
        <w:jc w:val="both"/>
        <w:rPr>
          <w:rFonts w:ascii="Arial" w:hAnsi="Arial" w:cs="Arial"/>
        </w:rPr>
      </w:pPr>
      <w:r w:rsidRPr="00292154">
        <w:rPr>
          <w:rFonts w:ascii="Arial" w:hAnsi="Arial"/>
        </w:rPr>
        <w:t>In this regard, the Parties agree, in particular:</w:t>
      </w:r>
    </w:p>
    <w:p w:rsidR="00997626" w:rsidRPr="00292154" w:rsidRDefault="00997626" w:rsidP="00644FC9">
      <w:pPr>
        <w:pStyle w:val="Styl"/>
        <w:widowControl w:val="0"/>
        <w:numPr>
          <w:ilvl w:val="0"/>
          <w:numId w:val="18"/>
        </w:numPr>
        <w:suppressAutoHyphens w:val="0"/>
        <w:overflowPunct/>
        <w:autoSpaceDN w:val="0"/>
        <w:adjustRightInd w:val="0"/>
        <w:spacing w:after="120" w:line="276" w:lineRule="auto"/>
        <w:ind w:left="1134" w:right="6" w:hanging="425"/>
        <w:contextualSpacing/>
        <w:jc w:val="both"/>
        <w:textAlignment w:val="auto"/>
        <w:rPr>
          <w:rFonts w:ascii="Arial" w:hAnsi="Arial" w:cs="Arial"/>
          <w:sz w:val="22"/>
          <w:szCs w:val="22"/>
        </w:rPr>
      </w:pPr>
      <w:r w:rsidRPr="00292154">
        <w:rPr>
          <w:rFonts w:ascii="Arial" w:hAnsi="Arial"/>
          <w:sz w:val="22"/>
          <w:szCs w:val="22"/>
        </w:rPr>
        <w:t>Not to disclose non-public information to any third party;</w:t>
      </w:r>
    </w:p>
    <w:p w:rsidR="00997626" w:rsidRPr="00292154" w:rsidRDefault="00997626" w:rsidP="00644FC9">
      <w:pPr>
        <w:pStyle w:val="Styl"/>
        <w:widowControl w:val="0"/>
        <w:numPr>
          <w:ilvl w:val="0"/>
          <w:numId w:val="18"/>
        </w:numPr>
        <w:suppressAutoHyphens w:val="0"/>
        <w:overflowPunct/>
        <w:autoSpaceDN w:val="0"/>
        <w:adjustRightInd w:val="0"/>
        <w:spacing w:after="120" w:line="276" w:lineRule="auto"/>
        <w:ind w:left="1134" w:right="6" w:hanging="425"/>
        <w:contextualSpacing/>
        <w:jc w:val="both"/>
        <w:textAlignment w:val="auto"/>
        <w:rPr>
          <w:rFonts w:ascii="Arial" w:hAnsi="Arial" w:cs="Arial"/>
          <w:sz w:val="22"/>
          <w:szCs w:val="22"/>
        </w:rPr>
      </w:pPr>
      <w:r w:rsidRPr="00292154">
        <w:rPr>
          <w:rFonts w:ascii="Arial" w:hAnsi="Arial"/>
          <w:sz w:val="22"/>
          <w:szCs w:val="22"/>
        </w:rPr>
        <w:t>To ensure the non-pubic information is not disclosed to third parties;</w:t>
      </w:r>
    </w:p>
    <w:p w:rsidR="00997626" w:rsidRPr="00292154" w:rsidRDefault="00997626" w:rsidP="00644FC9">
      <w:pPr>
        <w:pStyle w:val="Styl"/>
        <w:widowControl w:val="0"/>
        <w:numPr>
          <w:ilvl w:val="0"/>
          <w:numId w:val="18"/>
        </w:numPr>
        <w:suppressAutoHyphens w:val="0"/>
        <w:overflowPunct/>
        <w:autoSpaceDN w:val="0"/>
        <w:adjustRightInd w:val="0"/>
        <w:spacing w:after="120" w:line="276" w:lineRule="auto"/>
        <w:ind w:left="1134" w:right="6" w:hanging="425"/>
        <w:contextualSpacing/>
        <w:jc w:val="both"/>
        <w:textAlignment w:val="auto"/>
        <w:rPr>
          <w:rFonts w:ascii="Arial" w:hAnsi="Arial" w:cs="Arial"/>
          <w:sz w:val="22"/>
          <w:szCs w:val="22"/>
        </w:rPr>
      </w:pPr>
      <w:r w:rsidRPr="00292154">
        <w:rPr>
          <w:rFonts w:ascii="Arial" w:hAnsi="Arial"/>
          <w:sz w:val="22"/>
          <w:szCs w:val="22"/>
        </w:rPr>
        <w:t>To secure the data in any form, including their copies, which include non-public information, against third party misuse and loss.</w:t>
      </w:r>
    </w:p>
    <w:p w:rsidR="00997626" w:rsidRPr="00292154" w:rsidRDefault="00997626" w:rsidP="008007F1">
      <w:pPr>
        <w:numPr>
          <w:ilvl w:val="0"/>
          <w:numId w:val="21"/>
        </w:numPr>
        <w:tabs>
          <w:tab w:val="left" w:pos="284"/>
          <w:tab w:val="left" w:pos="567"/>
        </w:tabs>
        <w:spacing w:after="120"/>
        <w:ind w:left="284" w:hanging="426"/>
        <w:jc w:val="both"/>
        <w:rPr>
          <w:rFonts w:ascii="Arial" w:hAnsi="Arial" w:cs="Arial"/>
        </w:rPr>
      </w:pPr>
      <w:r w:rsidRPr="00292154">
        <w:rPr>
          <w:rFonts w:ascii="Arial" w:hAnsi="Arial"/>
        </w:rPr>
        <w:t>The obligation to protect non-public information shall not apply to the following cases:</w:t>
      </w:r>
    </w:p>
    <w:p w:rsidR="00997626" w:rsidRPr="00292154" w:rsidRDefault="00997626" w:rsidP="008007F1">
      <w:pPr>
        <w:pStyle w:val="Styl"/>
        <w:widowControl w:val="0"/>
        <w:numPr>
          <w:ilvl w:val="0"/>
          <w:numId w:val="19"/>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292154">
        <w:rPr>
          <w:rFonts w:ascii="Arial" w:hAnsi="Arial"/>
          <w:sz w:val="22"/>
          <w:szCs w:val="22"/>
        </w:rPr>
        <w:t>The respective Party proves that the given information is available to the public without this availability being caused by the same Contracting Party;</w:t>
      </w:r>
    </w:p>
    <w:p w:rsidR="00997626" w:rsidRPr="00292154" w:rsidRDefault="00997626" w:rsidP="008007F1">
      <w:pPr>
        <w:pStyle w:val="Styl"/>
        <w:widowControl w:val="0"/>
        <w:numPr>
          <w:ilvl w:val="0"/>
          <w:numId w:val="19"/>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292154">
        <w:rPr>
          <w:rFonts w:ascii="Arial" w:hAnsi="Arial"/>
          <w:sz w:val="22"/>
          <w:szCs w:val="22"/>
        </w:rPr>
        <w:t>If the Party is able to demonstrate that the given information was available to it before the date of disclosure of the information by the other Party and that it did not acquire it in violation of the law;</w:t>
      </w:r>
    </w:p>
    <w:p w:rsidR="00997626" w:rsidRPr="00292154" w:rsidRDefault="00997626" w:rsidP="008007F1">
      <w:pPr>
        <w:pStyle w:val="Styl"/>
        <w:widowControl w:val="0"/>
        <w:numPr>
          <w:ilvl w:val="0"/>
          <w:numId w:val="19"/>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292154">
        <w:rPr>
          <w:rFonts w:ascii="Arial" w:hAnsi="Arial"/>
          <w:sz w:val="22"/>
          <w:szCs w:val="22"/>
        </w:rPr>
        <w:t>If the Party obtains a written approval from the other Party to disclose the information further;</w:t>
      </w:r>
    </w:p>
    <w:p w:rsidR="00997626" w:rsidRPr="00292154" w:rsidRDefault="00997626" w:rsidP="008007F1">
      <w:pPr>
        <w:pStyle w:val="Styl"/>
        <w:widowControl w:val="0"/>
        <w:numPr>
          <w:ilvl w:val="0"/>
          <w:numId w:val="19"/>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292154">
        <w:rPr>
          <w:rFonts w:ascii="Arial" w:hAnsi="Arial"/>
          <w:sz w:val="22"/>
          <w:szCs w:val="22"/>
        </w:rPr>
        <w:t>If the law or a binding decision of the respective public authority requires the information to be disclosed;</w:t>
      </w:r>
    </w:p>
    <w:p w:rsidR="00997626" w:rsidRPr="00292154" w:rsidRDefault="00997626" w:rsidP="008007F1">
      <w:pPr>
        <w:pStyle w:val="Styl"/>
        <w:widowControl w:val="0"/>
        <w:numPr>
          <w:ilvl w:val="0"/>
          <w:numId w:val="19"/>
        </w:numPr>
        <w:suppressAutoHyphens w:val="0"/>
        <w:overflowPunct/>
        <w:autoSpaceDN w:val="0"/>
        <w:adjustRightInd w:val="0"/>
        <w:spacing w:after="120" w:line="276" w:lineRule="auto"/>
        <w:ind w:left="1080" w:right="5" w:hanging="360"/>
        <w:jc w:val="both"/>
        <w:textAlignment w:val="auto"/>
        <w:rPr>
          <w:rFonts w:ascii="Arial" w:hAnsi="Arial" w:cs="Arial"/>
          <w:sz w:val="22"/>
          <w:szCs w:val="22"/>
        </w:rPr>
      </w:pPr>
      <w:r w:rsidRPr="00292154">
        <w:rPr>
          <w:rFonts w:ascii="Arial" w:hAnsi="Arial"/>
          <w:sz w:val="22"/>
          <w:szCs w:val="22"/>
        </w:rPr>
        <w:t>An auditor performs an audit at one of the Parties based on authorisation specified in applicable legal regulations.</w:t>
      </w:r>
    </w:p>
    <w:p w:rsidR="00997626" w:rsidRPr="00292154" w:rsidRDefault="00997626" w:rsidP="008007F1">
      <w:pPr>
        <w:numPr>
          <w:ilvl w:val="0"/>
          <w:numId w:val="21"/>
        </w:numPr>
        <w:tabs>
          <w:tab w:val="left" w:pos="284"/>
          <w:tab w:val="left" w:pos="567"/>
        </w:tabs>
        <w:spacing w:after="120"/>
        <w:ind w:left="284" w:hanging="426"/>
        <w:jc w:val="both"/>
        <w:rPr>
          <w:rFonts w:ascii="Arial" w:hAnsi="Arial" w:cs="Arial"/>
        </w:rPr>
      </w:pPr>
      <w:r w:rsidRPr="00292154">
        <w:rPr>
          <w:rFonts w:ascii="Arial" w:hAnsi="Arial"/>
        </w:rPr>
        <w:t>The Parties agree, upon the request of the other Party, to:</w:t>
      </w:r>
    </w:p>
    <w:p w:rsidR="00997626" w:rsidRPr="00292154" w:rsidRDefault="00997626" w:rsidP="008007F1">
      <w:pPr>
        <w:pStyle w:val="Styl"/>
        <w:widowControl w:val="0"/>
        <w:numPr>
          <w:ilvl w:val="0"/>
          <w:numId w:val="20"/>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292154">
        <w:rPr>
          <w:rFonts w:ascii="Arial" w:hAnsi="Arial"/>
          <w:sz w:val="22"/>
          <w:szCs w:val="22"/>
        </w:rPr>
        <w:t>Return all the non-public information which was handed over to it in a “material form” (especially in writing or electronically) and any other materials containing or implying the non-public information;</w:t>
      </w:r>
    </w:p>
    <w:p w:rsidR="00997626" w:rsidRPr="00292154" w:rsidRDefault="00997626" w:rsidP="008007F1">
      <w:pPr>
        <w:pStyle w:val="Styl"/>
        <w:widowControl w:val="0"/>
        <w:numPr>
          <w:ilvl w:val="0"/>
          <w:numId w:val="20"/>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292154">
        <w:rPr>
          <w:rFonts w:ascii="Arial" w:hAnsi="Arial"/>
          <w:sz w:val="22"/>
          <w:szCs w:val="22"/>
        </w:rPr>
        <w:t>Return or destroy copies, extracts or other entire or partial reproductions or records of non-public information;</w:t>
      </w:r>
    </w:p>
    <w:p w:rsidR="00997626" w:rsidRPr="00292154" w:rsidRDefault="00997626" w:rsidP="008007F1">
      <w:pPr>
        <w:pStyle w:val="Styl"/>
        <w:widowControl w:val="0"/>
        <w:numPr>
          <w:ilvl w:val="0"/>
          <w:numId w:val="20"/>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292154">
        <w:rPr>
          <w:rFonts w:ascii="Arial" w:hAnsi="Arial"/>
          <w:sz w:val="22"/>
          <w:szCs w:val="22"/>
        </w:rPr>
        <w:t>Destroy without undue delay all documents, memoranda, notes and other written materials elaborated on the basis of the non-public information;</w:t>
      </w:r>
    </w:p>
    <w:p w:rsidR="00997626" w:rsidRPr="00292154" w:rsidRDefault="00997626" w:rsidP="008007F1">
      <w:pPr>
        <w:pStyle w:val="Styl"/>
        <w:widowControl w:val="0"/>
        <w:numPr>
          <w:ilvl w:val="0"/>
          <w:numId w:val="20"/>
        </w:numPr>
        <w:tabs>
          <w:tab w:val="clear" w:pos="567"/>
        </w:tabs>
        <w:suppressAutoHyphens w:val="0"/>
        <w:overflowPunct/>
        <w:autoSpaceDN w:val="0"/>
        <w:adjustRightInd w:val="0"/>
        <w:spacing w:after="120" w:line="276" w:lineRule="auto"/>
        <w:ind w:left="1134" w:right="4" w:hanging="283"/>
        <w:jc w:val="both"/>
        <w:textAlignment w:val="auto"/>
        <w:rPr>
          <w:rFonts w:ascii="Arial" w:hAnsi="Arial" w:cs="Arial"/>
          <w:sz w:val="22"/>
          <w:szCs w:val="22"/>
        </w:rPr>
      </w:pPr>
      <w:r w:rsidRPr="00292154">
        <w:rPr>
          <w:rFonts w:ascii="Arial" w:hAnsi="Arial"/>
          <w:sz w:val="22"/>
          <w:szCs w:val="22"/>
        </w:rPr>
        <w:t>Destroy materials stored in computers, text editors, or other devices containing non-public information pursuant to this Framework Agreement.</w:t>
      </w:r>
    </w:p>
    <w:p w:rsidR="00997626" w:rsidRPr="00292154" w:rsidRDefault="00997626" w:rsidP="00997626">
      <w:pPr>
        <w:pStyle w:val="Styl"/>
        <w:spacing w:after="120" w:line="276" w:lineRule="auto"/>
        <w:ind w:left="851"/>
        <w:jc w:val="both"/>
        <w:rPr>
          <w:rFonts w:ascii="Arial" w:hAnsi="Arial" w:cs="Arial"/>
          <w:sz w:val="22"/>
          <w:szCs w:val="22"/>
        </w:rPr>
      </w:pPr>
      <w:r w:rsidRPr="00292154">
        <w:rPr>
          <w:rFonts w:ascii="Arial" w:hAnsi="Arial"/>
          <w:sz w:val="22"/>
          <w:szCs w:val="22"/>
        </w:rPr>
        <w:t>The Parties also undertake to ensure that the same shall be performed by any other individuals, to which the non-public information is disclosed by either Party.</w:t>
      </w:r>
    </w:p>
    <w:p w:rsidR="00997626" w:rsidRPr="00292154" w:rsidRDefault="00997626" w:rsidP="008007F1">
      <w:pPr>
        <w:numPr>
          <w:ilvl w:val="0"/>
          <w:numId w:val="21"/>
        </w:numPr>
        <w:tabs>
          <w:tab w:val="left" w:pos="284"/>
          <w:tab w:val="left" w:pos="567"/>
        </w:tabs>
        <w:spacing w:after="120"/>
        <w:ind w:left="284" w:hanging="426"/>
        <w:jc w:val="both"/>
        <w:rPr>
          <w:rFonts w:ascii="Arial" w:hAnsi="Arial" w:cs="Arial"/>
        </w:rPr>
      </w:pPr>
      <w:r w:rsidRPr="00292154">
        <w:rPr>
          <w:rFonts w:ascii="Arial" w:hAnsi="Arial"/>
        </w:rPr>
        <w:t>The employee of the liable Party authorised to destroy the documents in the sense of the previous paragraph shall confirm the destruction at the request of the other Party in writing.</w:t>
      </w:r>
    </w:p>
    <w:p w:rsidR="00997626" w:rsidRPr="00292154" w:rsidRDefault="00997626" w:rsidP="008007F1">
      <w:pPr>
        <w:numPr>
          <w:ilvl w:val="0"/>
          <w:numId w:val="21"/>
        </w:numPr>
        <w:tabs>
          <w:tab w:val="left" w:pos="284"/>
          <w:tab w:val="left" w:pos="567"/>
        </w:tabs>
        <w:spacing w:after="120"/>
        <w:ind w:left="284" w:hanging="426"/>
        <w:jc w:val="both"/>
        <w:rPr>
          <w:rFonts w:ascii="Arial" w:hAnsi="Arial" w:cs="Arial"/>
        </w:rPr>
      </w:pPr>
      <w:r w:rsidRPr="00292154">
        <w:rPr>
          <w:rFonts w:ascii="Arial" w:hAnsi="Arial"/>
        </w:rPr>
        <w:t>In case that either of the Parties or their employees of other individuals (information processors) become aware in a credible manner or if they have a reasonable suspicion that the confidential information has been disclosed to an unauthorised party, they shall be bound to inform the other Party of such a fact without undue delay.</w:t>
      </w:r>
    </w:p>
    <w:p w:rsidR="00997626" w:rsidRPr="00292154" w:rsidRDefault="00997626" w:rsidP="008007F1">
      <w:pPr>
        <w:numPr>
          <w:ilvl w:val="0"/>
          <w:numId w:val="21"/>
        </w:numPr>
        <w:tabs>
          <w:tab w:val="left" w:pos="284"/>
          <w:tab w:val="left" w:pos="567"/>
        </w:tabs>
        <w:spacing w:after="120"/>
        <w:ind w:left="284" w:hanging="426"/>
        <w:jc w:val="both"/>
        <w:rPr>
          <w:rFonts w:ascii="Arial" w:hAnsi="Arial" w:cs="Arial"/>
        </w:rPr>
      </w:pPr>
      <w:r w:rsidRPr="00292154">
        <w:rPr>
          <w:rFonts w:ascii="Arial" w:hAnsi="Arial"/>
        </w:rPr>
        <w:t>The confidentiality obligation is not time-limited. The obligation to maintain confidentiality of non-public information acquired within the framework of cooperation with the other Party lasts even after this Framework Agreement is terminated or expires. The confidentiality commitment shall pass onto any potential successors of the Parties.</w:t>
      </w:r>
    </w:p>
    <w:p w:rsidR="00997626" w:rsidRPr="00292154" w:rsidRDefault="00997626" w:rsidP="00997626">
      <w:pPr>
        <w:pStyle w:val="Odstavecseseznamem"/>
        <w:spacing w:after="120"/>
        <w:ind w:left="426"/>
        <w:contextualSpacing w:val="0"/>
        <w:jc w:val="both"/>
        <w:rPr>
          <w:rFonts w:ascii="Arial" w:eastAsia="Times New Roman" w:hAnsi="Arial" w:cs="Times New Roman"/>
          <w:color w:val="000000"/>
        </w:rPr>
      </w:pPr>
    </w:p>
    <w:p w:rsidR="00C91D54" w:rsidRPr="00292154" w:rsidRDefault="00997626" w:rsidP="00EC6AE1">
      <w:pPr>
        <w:keepNext/>
        <w:spacing w:after="120"/>
        <w:jc w:val="center"/>
        <w:rPr>
          <w:rFonts w:ascii="Arial Black" w:hAnsi="Arial Black" w:cs="Arial"/>
          <w:b/>
        </w:rPr>
      </w:pPr>
      <w:r w:rsidRPr="00292154">
        <w:rPr>
          <w:rFonts w:ascii="Arial Black" w:hAnsi="Arial Black"/>
          <w:b/>
        </w:rPr>
        <w:t xml:space="preserve">IX. </w:t>
      </w:r>
      <w:r w:rsidRPr="00292154">
        <w:rPr>
          <w:rFonts w:ascii="Arial Black" w:hAnsi="Arial Black"/>
          <w:b/>
        </w:rPr>
        <w:tab/>
        <w:t>SANCTIONS</w:t>
      </w:r>
    </w:p>
    <w:p w:rsidR="00391393" w:rsidRPr="00292154" w:rsidRDefault="00605EE3" w:rsidP="008007F1">
      <w:pPr>
        <w:pStyle w:val="Odstavecseseznamem"/>
        <w:numPr>
          <w:ilvl w:val="0"/>
          <w:numId w:val="8"/>
        </w:numPr>
        <w:spacing w:after="120"/>
        <w:ind w:left="425" w:hanging="425"/>
        <w:contextualSpacing w:val="0"/>
        <w:jc w:val="both"/>
        <w:rPr>
          <w:rFonts w:ascii="Arial" w:hAnsi="Arial" w:cs="Arial"/>
        </w:rPr>
      </w:pPr>
      <w:r w:rsidRPr="00292154">
        <w:rPr>
          <w:rFonts w:ascii="Arial" w:hAnsi="Arial"/>
        </w:rPr>
        <w:t xml:space="preserve">In the </w:t>
      </w:r>
      <w:r w:rsidR="003F70DD" w:rsidRPr="00292154">
        <w:rPr>
          <w:rFonts w:ascii="Arial" w:hAnsi="Arial"/>
        </w:rPr>
        <w:t>case</w:t>
      </w:r>
      <w:r w:rsidRPr="00292154">
        <w:rPr>
          <w:rFonts w:ascii="Arial" w:hAnsi="Arial"/>
        </w:rPr>
        <w:t xml:space="preserve"> of Seller’s delay </w:t>
      </w:r>
      <w:r w:rsidR="00E67D0F" w:rsidRPr="00292154">
        <w:rPr>
          <w:rFonts w:ascii="Arial" w:hAnsi="Arial"/>
        </w:rPr>
        <w:t>with the</w:t>
      </w:r>
      <w:r w:rsidRPr="00292154">
        <w:rPr>
          <w:rFonts w:ascii="Arial" w:hAnsi="Arial"/>
        </w:rPr>
        <w:t xml:space="preserve"> delivery of the Goods, the Seller is obliged to pay a contractual penalty to the Buyer </w:t>
      </w:r>
      <w:r w:rsidR="00A05931" w:rsidRPr="00292154">
        <w:rPr>
          <w:rFonts w:ascii="Arial" w:hAnsi="Arial"/>
        </w:rPr>
        <w:t>in the amount of</w:t>
      </w:r>
      <w:r w:rsidRPr="00292154">
        <w:rPr>
          <w:rFonts w:ascii="Arial" w:hAnsi="Arial"/>
        </w:rPr>
        <w:t xml:space="preserve"> 0.1 % </w:t>
      </w:r>
      <w:r w:rsidR="004B4957" w:rsidRPr="00292154">
        <w:rPr>
          <w:rFonts w:ascii="Arial" w:hAnsi="Arial"/>
        </w:rPr>
        <w:t>of</w:t>
      </w:r>
      <w:r w:rsidRPr="00292154">
        <w:rPr>
          <w:rFonts w:ascii="Arial" w:hAnsi="Arial"/>
        </w:rPr>
        <w:t xml:space="preserve"> the price of the Goods or </w:t>
      </w:r>
      <w:r w:rsidR="004B4957" w:rsidRPr="00292154">
        <w:rPr>
          <w:rFonts w:ascii="Arial" w:hAnsi="Arial"/>
        </w:rPr>
        <w:t>its</w:t>
      </w:r>
      <w:r w:rsidRPr="00292154">
        <w:rPr>
          <w:rFonts w:ascii="Arial" w:hAnsi="Arial"/>
        </w:rPr>
        <w:t xml:space="preserve"> part with the delivery of which the Seller is in </w:t>
      </w:r>
      <w:r w:rsidR="004B4957" w:rsidRPr="00292154">
        <w:rPr>
          <w:rFonts w:ascii="Arial" w:hAnsi="Arial"/>
        </w:rPr>
        <w:t>delay</w:t>
      </w:r>
      <w:r w:rsidRPr="00292154">
        <w:rPr>
          <w:rFonts w:ascii="Arial" w:hAnsi="Arial"/>
        </w:rPr>
        <w:t xml:space="preserve">, for each </w:t>
      </w:r>
      <w:r w:rsidR="004B4957" w:rsidRPr="00292154">
        <w:rPr>
          <w:rFonts w:ascii="Arial" w:hAnsi="Arial"/>
        </w:rPr>
        <w:t xml:space="preserve">started </w:t>
      </w:r>
      <w:r w:rsidRPr="00292154">
        <w:rPr>
          <w:rFonts w:ascii="Arial" w:hAnsi="Arial"/>
        </w:rPr>
        <w:t xml:space="preserve">day of </w:t>
      </w:r>
      <w:r w:rsidR="004B4957" w:rsidRPr="00292154">
        <w:rPr>
          <w:rFonts w:ascii="Arial" w:hAnsi="Arial"/>
        </w:rPr>
        <w:t xml:space="preserve">such </w:t>
      </w:r>
      <w:r w:rsidRPr="00292154">
        <w:rPr>
          <w:rFonts w:ascii="Arial" w:hAnsi="Arial"/>
        </w:rPr>
        <w:t xml:space="preserve">delay. </w:t>
      </w:r>
    </w:p>
    <w:p w:rsidR="00605EE3" w:rsidRPr="00292154" w:rsidRDefault="00605EE3" w:rsidP="008007F1">
      <w:pPr>
        <w:pStyle w:val="Odstavecseseznamem"/>
        <w:numPr>
          <w:ilvl w:val="0"/>
          <w:numId w:val="8"/>
        </w:numPr>
        <w:spacing w:after="120"/>
        <w:ind w:left="425" w:hanging="425"/>
        <w:contextualSpacing w:val="0"/>
        <w:jc w:val="both"/>
        <w:rPr>
          <w:rFonts w:ascii="Arial" w:hAnsi="Arial" w:cs="Arial"/>
        </w:rPr>
      </w:pPr>
      <w:r w:rsidRPr="00292154">
        <w:rPr>
          <w:rFonts w:ascii="Arial" w:hAnsi="Arial"/>
        </w:rPr>
        <w:t xml:space="preserve">In the </w:t>
      </w:r>
      <w:r w:rsidR="003F70DD" w:rsidRPr="00292154">
        <w:rPr>
          <w:rFonts w:ascii="Arial" w:hAnsi="Arial"/>
        </w:rPr>
        <w:t>case</w:t>
      </w:r>
      <w:r w:rsidRPr="00292154">
        <w:rPr>
          <w:rFonts w:ascii="Arial" w:hAnsi="Arial"/>
        </w:rPr>
        <w:t xml:space="preserve"> of the Seller's delay in settling </w:t>
      </w:r>
      <w:r w:rsidR="00BB691B" w:rsidRPr="00292154">
        <w:rPr>
          <w:rFonts w:ascii="Arial" w:hAnsi="Arial"/>
        </w:rPr>
        <w:t>a warranty claim</w:t>
      </w:r>
      <w:r w:rsidRPr="00292154">
        <w:rPr>
          <w:rFonts w:ascii="Arial" w:hAnsi="Arial"/>
        </w:rPr>
        <w:t xml:space="preserve"> </w:t>
      </w:r>
      <w:r w:rsidRPr="00292154">
        <w:rPr>
          <w:rFonts w:ascii="Arial" w:hAnsi="Arial"/>
          <w:color w:val="000000"/>
        </w:rPr>
        <w:t xml:space="preserve">within the period specified in Article VII </w:t>
      </w:r>
      <w:r w:rsidR="00BB691B" w:rsidRPr="00292154">
        <w:rPr>
          <w:rFonts w:ascii="Arial" w:hAnsi="Arial"/>
          <w:color w:val="000000"/>
        </w:rPr>
        <w:t xml:space="preserve">Paragraph </w:t>
      </w:r>
      <w:r w:rsidR="00644FC9" w:rsidRPr="00292154">
        <w:rPr>
          <w:rFonts w:ascii="Arial" w:hAnsi="Arial"/>
          <w:color w:val="000000"/>
        </w:rPr>
        <w:t>6, 1</w:t>
      </w:r>
      <w:r w:rsidR="008A292D" w:rsidRPr="00292154">
        <w:rPr>
          <w:rFonts w:ascii="Arial" w:hAnsi="Arial"/>
          <w:color w:val="000000"/>
        </w:rPr>
        <w:t>0</w:t>
      </w:r>
      <w:r w:rsidR="00644FC9" w:rsidRPr="00292154">
        <w:rPr>
          <w:rFonts w:ascii="Arial" w:hAnsi="Arial"/>
          <w:color w:val="000000"/>
        </w:rPr>
        <w:t xml:space="preserve"> or</w:t>
      </w:r>
      <w:r w:rsidR="004100C4" w:rsidRPr="00292154">
        <w:rPr>
          <w:rFonts w:ascii="Arial" w:hAnsi="Arial"/>
          <w:color w:val="000000"/>
        </w:rPr>
        <w:t xml:space="preserve"> 1</w:t>
      </w:r>
      <w:r w:rsidR="008A292D" w:rsidRPr="00292154">
        <w:rPr>
          <w:rFonts w:ascii="Arial" w:hAnsi="Arial"/>
          <w:color w:val="000000"/>
        </w:rPr>
        <w:t>1</w:t>
      </w:r>
      <w:r w:rsidRPr="00292154">
        <w:rPr>
          <w:rFonts w:ascii="Arial" w:hAnsi="Arial"/>
          <w:color w:val="000000"/>
        </w:rPr>
        <w:t xml:space="preserve"> hereof, the Buyer is entitled to demand a contractual penalty </w:t>
      </w:r>
      <w:r w:rsidR="00A05931" w:rsidRPr="00292154">
        <w:rPr>
          <w:rFonts w:ascii="Arial" w:hAnsi="Arial"/>
        </w:rPr>
        <w:t>in the amount of</w:t>
      </w:r>
      <w:r w:rsidRPr="00292154">
        <w:rPr>
          <w:rFonts w:ascii="Arial" w:hAnsi="Arial"/>
        </w:rPr>
        <w:t xml:space="preserve"> </w:t>
      </w:r>
      <w:r w:rsidR="000362C5" w:rsidRPr="00292154">
        <w:rPr>
          <w:rFonts w:ascii="Arial" w:hAnsi="Arial"/>
        </w:rPr>
        <w:t>100</w:t>
      </w:r>
      <w:r w:rsidRPr="00292154">
        <w:rPr>
          <w:rFonts w:ascii="Arial" w:hAnsi="Arial"/>
        </w:rPr>
        <w:t xml:space="preserve"> </w:t>
      </w:r>
      <w:r w:rsidR="000362C5" w:rsidRPr="00292154">
        <w:rPr>
          <w:rFonts w:ascii="Arial" w:hAnsi="Arial"/>
        </w:rPr>
        <w:t>EUR</w:t>
      </w:r>
      <w:r w:rsidRPr="00292154">
        <w:rPr>
          <w:rFonts w:ascii="Arial" w:hAnsi="Arial"/>
        </w:rPr>
        <w:t xml:space="preserve"> for each </w:t>
      </w:r>
      <w:r w:rsidR="00BB691B" w:rsidRPr="00292154">
        <w:rPr>
          <w:rFonts w:ascii="Arial" w:hAnsi="Arial"/>
        </w:rPr>
        <w:t xml:space="preserve">started </w:t>
      </w:r>
      <w:r w:rsidRPr="00292154">
        <w:rPr>
          <w:rFonts w:ascii="Arial" w:hAnsi="Arial"/>
        </w:rPr>
        <w:t xml:space="preserve">day of </w:t>
      </w:r>
      <w:r w:rsidR="00BB691B" w:rsidRPr="00292154">
        <w:rPr>
          <w:rFonts w:ascii="Arial" w:hAnsi="Arial"/>
        </w:rPr>
        <w:t xml:space="preserve">such </w:t>
      </w:r>
      <w:r w:rsidRPr="00292154">
        <w:rPr>
          <w:rFonts w:ascii="Arial" w:hAnsi="Arial"/>
        </w:rPr>
        <w:t>delay.</w:t>
      </w:r>
    </w:p>
    <w:p w:rsidR="004100C4" w:rsidRPr="00292154" w:rsidRDefault="004100C4" w:rsidP="004100C4">
      <w:pPr>
        <w:pStyle w:val="Odstavecseseznamem"/>
        <w:numPr>
          <w:ilvl w:val="0"/>
          <w:numId w:val="8"/>
        </w:numPr>
        <w:spacing w:after="120"/>
        <w:ind w:left="425" w:hanging="425"/>
        <w:contextualSpacing w:val="0"/>
        <w:jc w:val="both"/>
        <w:rPr>
          <w:rFonts w:ascii="Arial" w:hAnsi="Arial"/>
        </w:rPr>
      </w:pPr>
      <w:r w:rsidRPr="00292154">
        <w:rPr>
          <w:rFonts w:ascii="Arial" w:hAnsi="Arial"/>
        </w:rPr>
        <w:t xml:space="preserve">The Seller is obliged to pay the Buyer a contractual penalty in the amount of </w:t>
      </w:r>
      <w:r w:rsidR="00CC6349" w:rsidRPr="00292154">
        <w:rPr>
          <w:rFonts w:ascii="Arial" w:hAnsi="Arial"/>
        </w:rPr>
        <w:t>4 000 EUR</w:t>
      </w:r>
      <w:r w:rsidRPr="00292154">
        <w:rPr>
          <w:rFonts w:ascii="Arial" w:hAnsi="Arial"/>
        </w:rPr>
        <w:t xml:space="preserve"> for each individual case, if:</w:t>
      </w:r>
    </w:p>
    <w:p w:rsidR="004100C4" w:rsidRPr="00292154" w:rsidRDefault="004100C4" w:rsidP="004100C4">
      <w:pPr>
        <w:pStyle w:val="Odstavecseseznamem"/>
        <w:spacing w:after="120"/>
        <w:ind w:left="1065"/>
        <w:jc w:val="both"/>
        <w:rPr>
          <w:rFonts w:ascii="Arial" w:hAnsi="Arial"/>
        </w:rPr>
      </w:pPr>
      <w:r w:rsidRPr="00292154">
        <w:rPr>
          <w:rFonts w:ascii="Arial" w:hAnsi="Arial"/>
        </w:rPr>
        <w:t xml:space="preserve">(a) the number of defective </w:t>
      </w:r>
      <w:r w:rsidR="00425A8B" w:rsidRPr="00292154">
        <w:rPr>
          <w:rFonts w:ascii="Arial" w:hAnsi="Arial"/>
        </w:rPr>
        <w:t>Prelaminates</w:t>
      </w:r>
      <w:r w:rsidRPr="00292154">
        <w:rPr>
          <w:rFonts w:ascii="Arial" w:hAnsi="Arial"/>
        </w:rPr>
        <w:t xml:space="preserve"> within one partial delivery exceeds 2% of the total number of </w:t>
      </w:r>
      <w:r w:rsidR="00425A8B" w:rsidRPr="00292154">
        <w:rPr>
          <w:rFonts w:ascii="Arial" w:hAnsi="Arial"/>
        </w:rPr>
        <w:t>Prelaminates</w:t>
      </w:r>
      <w:r w:rsidRPr="00292154">
        <w:rPr>
          <w:rFonts w:ascii="Arial" w:hAnsi="Arial"/>
        </w:rPr>
        <w:t xml:space="preserve"> delivered; or</w:t>
      </w:r>
    </w:p>
    <w:p w:rsidR="004100C4" w:rsidRPr="00292154" w:rsidRDefault="004100C4" w:rsidP="004100C4">
      <w:pPr>
        <w:pStyle w:val="Odstavecseseznamem"/>
        <w:spacing w:after="120"/>
        <w:ind w:left="1065"/>
        <w:jc w:val="both"/>
        <w:rPr>
          <w:rFonts w:ascii="Arial" w:hAnsi="Arial"/>
        </w:rPr>
      </w:pPr>
      <w:r w:rsidRPr="00292154">
        <w:rPr>
          <w:rFonts w:ascii="Arial" w:hAnsi="Arial"/>
        </w:rPr>
        <w:t xml:space="preserve">(b) the partial delivery contains one or more sheets on which the number of defective </w:t>
      </w:r>
      <w:r w:rsidR="00425A8B" w:rsidRPr="00292154">
        <w:rPr>
          <w:rFonts w:ascii="Arial" w:hAnsi="Arial"/>
        </w:rPr>
        <w:t>Prelaminates</w:t>
      </w:r>
      <w:r w:rsidRPr="00292154">
        <w:rPr>
          <w:rFonts w:ascii="Arial" w:hAnsi="Arial"/>
        </w:rPr>
        <w:t xml:space="preserve"> is greater than 2 </w:t>
      </w:r>
      <w:r w:rsidR="00644FC9" w:rsidRPr="00292154">
        <w:rPr>
          <w:rFonts w:ascii="Arial" w:hAnsi="Arial"/>
        </w:rPr>
        <w:t>in the case of a sheet with 15 P</w:t>
      </w:r>
      <w:r w:rsidRPr="00292154">
        <w:rPr>
          <w:rFonts w:ascii="Arial" w:hAnsi="Arial"/>
        </w:rPr>
        <w:t>re-laminates; or</w:t>
      </w:r>
    </w:p>
    <w:p w:rsidR="004100C4" w:rsidRPr="00292154" w:rsidRDefault="004100C4" w:rsidP="004100C4">
      <w:pPr>
        <w:pStyle w:val="Odstavecseseznamem"/>
        <w:spacing w:after="120"/>
        <w:ind w:left="1065"/>
        <w:contextualSpacing w:val="0"/>
        <w:jc w:val="both"/>
        <w:rPr>
          <w:rFonts w:ascii="Arial" w:hAnsi="Arial"/>
        </w:rPr>
      </w:pPr>
      <w:r w:rsidRPr="00292154">
        <w:rPr>
          <w:rFonts w:ascii="Arial" w:hAnsi="Arial"/>
        </w:rPr>
        <w:t xml:space="preserve">(c) the partial delivery contains one or more sheets on which the number of defective </w:t>
      </w:r>
      <w:r w:rsidR="00425A8B" w:rsidRPr="00292154">
        <w:rPr>
          <w:rFonts w:ascii="Arial" w:hAnsi="Arial"/>
        </w:rPr>
        <w:t>Prelaminates</w:t>
      </w:r>
      <w:r w:rsidRPr="00292154">
        <w:rPr>
          <w:rFonts w:ascii="Arial" w:hAnsi="Arial"/>
        </w:rPr>
        <w:t xml:space="preserve"> is greater than 3 </w:t>
      </w:r>
      <w:r w:rsidR="00644FC9" w:rsidRPr="00292154">
        <w:rPr>
          <w:rFonts w:ascii="Arial" w:hAnsi="Arial"/>
        </w:rPr>
        <w:t>in the case of a sheet with 21 P</w:t>
      </w:r>
      <w:r w:rsidRPr="00292154">
        <w:rPr>
          <w:rFonts w:ascii="Arial" w:hAnsi="Arial"/>
        </w:rPr>
        <w:t>re-laminates.</w:t>
      </w:r>
    </w:p>
    <w:p w:rsidR="00997626" w:rsidRPr="00292154" w:rsidRDefault="00997626" w:rsidP="004100C4">
      <w:pPr>
        <w:pStyle w:val="Odstavecseseznamem"/>
        <w:spacing w:after="120"/>
        <w:ind w:left="1065"/>
        <w:contextualSpacing w:val="0"/>
        <w:jc w:val="both"/>
        <w:rPr>
          <w:rFonts w:ascii="Arial" w:hAnsi="Arial" w:cs="Arial"/>
        </w:rPr>
      </w:pPr>
      <w:r w:rsidRPr="00292154">
        <w:rPr>
          <w:rFonts w:ascii="Arial" w:hAnsi="Arial"/>
        </w:rPr>
        <w:t xml:space="preserve">Payment of the contractual penalty does not release the Seller from its duty to perform the obligations imposed on the basis of this Framework Agreement and the respective </w:t>
      </w:r>
      <w:r w:rsidR="00815DE0" w:rsidRPr="00292154">
        <w:rPr>
          <w:rFonts w:ascii="Arial" w:hAnsi="Arial"/>
          <w:color w:val="000000"/>
        </w:rPr>
        <w:t>partial</w:t>
      </w:r>
      <w:r w:rsidRPr="00292154">
        <w:rPr>
          <w:rFonts w:ascii="Arial" w:hAnsi="Arial"/>
        </w:rPr>
        <w:t xml:space="preserve"> contract.</w:t>
      </w:r>
    </w:p>
    <w:p w:rsidR="00C5313B" w:rsidRPr="00292154" w:rsidRDefault="00C5313B" w:rsidP="00C5313B">
      <w:pPr>
        <w:pStyle w:val="Odstavecseseznamem"/>
        <w:numPr>
          <w:ilvl w:val="0"/>
          <w:numId w:val="8"/>
        </w:numPr>
        <w:spacing w:after="120"/>
        <w:ind w:left="425" w:hanging="425"/>
        <w:contextualSpacing w:val="0"/>
        <w:jc w:val="both"/>
        <w:rPr>
          <w:rFonts w:ascii="Arial" w:hAnsi="Arial" w:cs="Arial"/>
          <w:b/>
          <w:bCs/>
        </w:rPr>
      </w:pPr>
      <w:r w:rsidRPr="00292154">
        <w:rPr>
          <w:rFonts w:ascii="Arial" w:hAnsi="Arial" w:cs="Arial"/>
          <w:bCs/>
        </w:rPr>
        <w:t>In the case of violation of the obligations resulting from Article VIII hereof, the Buyer shall be entitled to a contractual penalty in the amount of EUR 20,000 per each discovered case of violation of these obligations.</w:t>
      </w:r>
    </w:p>
    <w:p w:rsidR="00997626" w:rsidRPr="00292154" w:rsidRDefault="00FA353E" w:rsidP="008007F1">
      <w:pPr>
        <w:pStyle w:val="Odstavecseseznamem"/>
        <w:numPr>
          <w:ilvl w:val="0"/>
          <w:numId w:val="8"/>
        </w:numPr>
        <w:spacing w:after="120"/>
        <w:ind w:left="425" w:hanging="425"/>
        <w:contextualSpacing w:val="0"/>
        <w:jc w:val="both"/>
        <w:rPr>
          <w:rFonts w:ascii="Arial" w:hAnsi="Arial" w:cs="Arial"/>
        </w:rPr>
      </w:pPr>
      <w:r w:rsidRPr="00292154">
        <w:rPr>
          <w:rFonts w:ascii="Arial" w:hAnsi="Arial"/>
        </w:rPr>
        <w:t>Stipulating</w:t>
      </w:r>
      <w:r w:rsidR="00997626" w:rsidRPr="00292154">
        <w:rPr>
          <w:rFonts w:ascii="Arial" w:hAnsi="Arial"/>
        </w:rPr>
        <w:t xml:space="preserve"> the contractual penalty is without prejudice of the right to compensation of any incurred harm to full extent.</w:t>
      </w:r>
    </w:p>
    <w:p w:rsidR="00605EE3" w:rsidRPr="00292154" w:rsidRDefault="00997626" w:rsidP="008007F1">
      <w:pPr>
        <w:pStyle w:val="Odstavecseseznamem"/>
        <w:numPr>
          <w:ilvl w:val="0"/>
          <w:numId w:val="8"/>
        </w:numPr>
        <w:spacing w:after="120"/>
        <w:ind w:left="426" w:hanging="426"/>
        <w:contextualSpacing w:val="0"/>
        <w:jc w:val="both"/>
        <w:rPr>
          <w:rFonts w:ascii="Arial" w:hAnsi="Arial" w:cs="Arial"/>
        </w:rPr>
      </w:pPr>
      <w:r w:rsidRPr="00292154">
        <w:rPr>
          <w:rFonts w:ascii="Arial" w:hAnsi="Arial"/>
        </w:rPr>
        <w:t>The contractual penalty is due within 30 calendar days after the delivery of the bill for the contractual penalty to the Seller.</w:t>
      </w:r>
    </w:p>
    <w:p w:rsidR="00C5313B" w:rsidRPr="00292154" w:rsidRDefault="00C5313B" w:rsidP="00C5313B">
      <w:pPr>
        <w:pStyle w:val="Odstavecseseznamem"/>
        <w:numPr>
          <w:ilvl w:val="0"/>
          <w:numId w:val="8"/>
        </w:numPr>
        <w:spacing w:after="120"/>
        <w:ind w:left="426" w:hanging="426"/>
        <w:contextualSpacing w:val="0"/>
        <w:jc w:val="both"/>
        <w:rPr>
          <w:rFonts w:ascii="Arial" w:hAnsi="Arial" w:cs="Arial"/>
        </w:rPr>
      </w:pPr>
      <w:r w:rsidRPr="00292154">
        <w:rPr>
          <w:rFonts w:ascii="Arial" w:hAnsi="Arial" w:cs="Arial"/>
        </w:rPr>
        <w:t>Payment of the contractual penalty does not release the Seller from its duty to perform the obligations imposed on the basis of this Framework Agreement and the respective partial contract.</w:t>
      </w:r>
    </w:p>
    <w:p w:rsidR="00605EE3" w:rsidRPr="00292154" w:rsidRDefault="00C91D54" w:rsidP="006463D8">
      <w:pPr>
        <w:spacing w:after="120"/>
        <w:jc w:val="center"/>
        <w:rPr>
          <w:rFonts w:ascii="Arial Black" w:hAnsi="Arial Black" w:cs="Arial"/>
        </w:rPr>
      </w:pPr>
      <w:r w:rsidRPr="00292154">
        <w:rPr>
          <w:rFonts w:ascii="Arial Black" w:hAnsi="Arial Black"/>
          <w:b/>
          <w:caps/>
          <w:color w:val="000000"/>
        </w:rPr>
        <w:t xml:space="preserve">X. </w:t>
      </w:r>
      <w:r w:rsidRPr="00292154">
        <w:rPr>
          <w:rFonts w:ascii="Arial Black" w:hAnsi="Arial Black"/>
          <w:b/>
        </w:rPr>
        <w:t>FORCE</w:t>
      </w:r>
      <w:r w:rsidRPr="00292154">
        <w:rPr>
          <w:rFonts w:ascii="Arial Black" w:hAnsi="Arial Black"/>
          <w:b/>
          <w:caps/>
          <w:color w:val="000000"/>
        </w:rPr>
        <w:t xml:space="preserve"> MAJEURE</w:t>
      </w:r>
    </w:p>
    <w:p w:rsidR="00605EE3" w:rsidRPr="00292154" w:rsidRDefault="00605EE3" w:rsidP="008007F1">
      <w:pPr>
        <w:numPr>
          <w:ilvl w:val="0"/>
          <w:numId w:val="15"/>
        </w:numPr>
        <w:tabs>
          <w:tab w:val="clear" w:pos="360"/>
        </w:tabs>
        <w:spacing w:after="120"/>
        <w:ind w:left="426" w:hanging="426"/>
        <w:jc w:val="both"/>
        <w:rPr>
          <w:rFonts w:ascii="Arial" w:hAnsi="Arial" w:cs="Arial"/>
        </w:rPr>
      </w:pPr>
      <w:r w:rsidRPr="00292154">
        <w:rPr>
          <w:rFonts w:ascii="Arial" w:hAnsi="Arial"/>
        </w:rPr>
        <w:t xml:space="preserve">An obstruction which occurs independently of the will of the obliged Party which prevents it from performing its duty (and it may not be reasonably expected that the obliged </w:t>
      </w:r>
      <w:r w:rsidR="006D1F1F" w:rsidRPr="00292154">
        <w:rPr>
          <w:rFonts w:ascii="Arial" w:hAnsi="Arial"/>
        </w:rPr>
        <w:t>P</w:t>
      </w:r>
      <w:r w:rsidRPr="00292154">
        <w:rPr>
          <w:rFonts w:ascii="Arial" w:hAnsi="Arial"/>
        </w:rPr>
        <w:t>arty could have averted or overcome the obstruction or its consequences and that at the moment of formation of this obligation it could have foreseen it) is regarded as a circumstance excluding liability.</w:t>
      </w:r>
    </w:p>
    <w:p w:rsidR="00605EE3" w:rsidRPr="00292154" w:rsidRDefault="00605EE3" w:rsidP="008007F1">
      <w:pPr>
        <w:numPr>
          <w:ilvl w:val="0"/>
          <w:numId w:val="15"/>
        </w:numPr>
        <w:tabs>
          <w:tab w:val="clear" w:pos="360"/>
        </w:tabs>
        <w:spacing w:after="120"/>
        <w:ind w:left="426" w:hanging="426"/>
        <w:jc w:val="both"/>
        <w:rPr>
          <w:rFonts w:ascii="Arial" w:hAnsi="Arial" w:cs="Arial"/>
        </w:rPr>
      </w:pPr>
      <w:r w:rsidRPr="00292154">
        <w:rPr>
          <w:rFonts w:ascii="Arial" w:hAnsi="Arial"/>
        </w:rPr>
        <w:t>In such case the concerned Party shall notify the other Party of the nature of the obstruction preventing it from performing its duties.</w:t>
      </w:r>
    </w:p>
    <w:p w:rsidR="00605EE3" w:rsidRPr="00292154" w:rsidRDefault="00605EE3" w:rsidP="008007F1">
      <w:pPr>
        <w:numPr>
          <w:ilvl w:val="0"/>
          <w:numId w:val="15"/>
        </w:numPr>
        <w:tabs>
          <w:tab w:val="clear" w:pos="360"/>
        </w:tabs>
        <w:spacing w:after="120"/>
        <w:ind w:left="426" w:hanging="426"/>
        <w:jc w:val="both"/>
        <w:rPr>
          <w:rFonts w:ascii="Arial" w:hAnsi="Arial" w:cs="Arial"/>
          <w:b/>
        </w:rPr>
      </w:pPr>
      <w:r w:rsidRPr="00292154">
        <w:rPr>
          <w:rFonts w:ascii="Arial" w:hAnsi="Arial"/>
        </w:rPr>
        <w:t>During the existence of such obstruction the concerned Party shall not be bound to perform the obligations resulting from this Framework Agreement.</w:t>
      </w:r>
      <w:r w:rsidRPr="00292154">
        <w:rPr>
          <w:rFonts w:ascii="Arial" w:hAnsi="Arial"/>
          <w:b/>
        </w:rPr>
        <w:t xml:space="preserve"> </w:t>
      </w:r>
    </w:p>
    <w:p w:rsidR="00605EE3" w:rsidRPr="00292154" w:rsidRDefault="00605EE3" w:rsidP="008007F1">
      <w:pPr>
        <w:numPr>
          <w:ilvl w:val="0"/>
          <w:numId w:val="15"/>
        </w:numPr>
        <w:tabs>
          <w:tab w:val="clear" w:pos="360"/>
        </w:tabs>
        <w:spacing w:after="120"/>
        <w:ind w:left="426" w:hanging="426"/>
        <w:jc w:val="both"/>
        <w:rPr>
          <w:rFonts w:ascii="Arial" w:hAnsi="Arial" w:cs="Arial"/>
          <w:b/>
        </w:rPr>
      </w:pPr>
      <w:r w:rsidRPr="00292154">
        <w:rPr>
          <w:rFonts w:ascii="Arial" w:hAnsi="Arial"/>
        </w:rPr>
        <w:t xml:space="preserve">As soon as the obstacle ceases to exist, the affected party shall resume its obligations towards the other party and shall do its utmost to remedy the consequences of the temporary non-performance of its obligations pursuant to this Framework Agreement.  </w:t>
      </w:r>
    </w:p>
    <w:p w:rsidR="00605EE3" w:rsidRPr="00292154" w:rsidRDefault="00605EE3" w:rsidP="008007F1">
      <w:pPr>
        <w:numPr>
          <w:ilvl w:val="0"/>
          <w:numId w:val="15"/>
        </w:numPr>
        <w:tabs>
          <w:tab w:val="clear" w:pos="360"/>
        </w:tabs>
        <w:spacing w:after="120"/>
        <w:ind w:left="426" w:hanging="426"/>
        <w:jc w:val="both"/>
        <w:rPr>
          <w:rFonts w:ascii="Arial" w:hAnsi="Arial" w:cs="Arial"/>
          <w:b/>
        </w:rPr>
      </w:pPr>
      <w:r w:rsidRPr="00292154">
        <w:rPr>
          <w:rFonts w:ascii="Arial" w:hAnsi="Arial"/>
        </w:rPr>
        <w:t>The Party that has a statutory right not to perform its obligations due to force majeure shall not be liable for the damage incurred by the other Party in this connection.</w:t>
      </w:r>
    </w:p>
    <w:p w:rsidR="00997626" w:rsidRPr="00292154" w:rsidRDefault="00997626" w:rsidP="006463D8">
      <w:pPr>
        <w:spacing w:after="120"/>
        <w:jc w:val="center"/>
        <w:rPr>
          <w:rFonts w:ascii="Arial Black" w:hAnsi="Arial Black" w:cs="Arial"/>
          <w:b/>
        </w:rPr>
      </w:pPr>
    </w:p>
    <w:p w:rsidR="00605EE3" w:rsidRPr="00292154" w:rsidRDefault="00605EE3" w:rsidP="006463D8">
      <w:pPr>
        <w:spacing w:after="120"/>
        <w:jc w:val="center"/>
        <w:rPr>
          <w:rFonts w:ascii="Arial Black" w:hAnsi="Arial Black" w:cs="Arial"/>
          <w:b/>
        </w:rPr>
      </w:pPr>
      <w:r w:rsidRPr="00292154">
        <w:rPr>
          <w:rFonts w:ascii="Arial Black" w:hAnsi="Arial Black"/>
          <w:b/>
        </w:rPr>
        <w:t xml:space="preserve">XI. </w:t>
      </w:r>
      <w:r w:rsidR="00D14460" w:rsidRPr="00292154">
        <w:rPr>
          <w:rFonts w:ascii="Arial Black" w:hAnsi="Arial Black"/>
          <w:bCs/>
          <w:smallCaps/>
          <w:szCs w:val="24"/>
        </w:rPr>
        <w:t>APPLICABLE LAW</w:t>
      </w:r>
      <w:r w:rsidRPr="00292154">
        <w:rPr>
          <w:rFonts w:ascii="Arial Black" w:hAnsi="Arial Black"/>
          <w:b/>
        </w:rPr>
        <w:t xml:space="preserve"> AND </w:t>
      </w:r>
      <w:r w:rsidRPr="00292154">
        <w:rPr>
          <w:rFonts w:ascii="Arial Black" w:hAnsi="Arial Black"/>
          <w:b/>
          <w:caps/>
          <w:color w:val="000000"/>
        </w:rPr>
        <w:t>RESOLUTION</w:t>
      </w:r>
      <w:r w:rsidRPr="00292154">
        <w:rPr>
          <w:rFonts w:ascii="Arial Black" w:hAnsi="Arial Black"/>
          <w:b/>
        </w:rPr>
        <w:t xml:space="preserve"> OF DISPUTES</w:t>
      </w:r>
    </w:p>
    <w:p w:rsidR="00605EE3" w:rsidRPr="00292154" w:rsidRDefault="00605EE3" w:rsidP="008007F1">
      <w:pPr>
        <w:pStyle w:val="Odstavecseseznamem"/>
        <w:numPr>
          <w:ilvl w:val="0"/>
          <w:numId w:val="9"/>
        </w:numPr>
        <w:spacing w:after="120"/>
        <w:ind w:left="425" w:hanging="425"/>
        <w:contextualSpacing w:val="0"/>
        <w:jc w:val="both"/>
        <w:rPr>
          <w:rFonts w:ascii="Arial" w:hAnsi="Arial" w:cs="Arial"/>
        </w:rPr>
      </w:pPr>
      <w:r w:rsidRPr="00292154">
        <w:rPr>
          <w:rFonts w:ascii="Arial" w:hAnsi="Arial"/>
        </w:rPr>
        <w:t xml:space="preserve">This Framework Agreement is governed by the laws of the Czech Republic, especially the </w:t>
      </w:r>
      <w:r w:rsidR="00081494" w:rsidRPr="00292154">
        <w:rPr>
          <w:rFonts w:ascii="Arial" w:hAnsi="Arial"/>
        </w:rPr>
        <w:t xml:space="preserve">Civil </w:t>
      </w:r>
      <w:r w:rsidRPr="00292154">
        <w:rPr>
          <w:rFonts w:ascii="Arial" w:hAnsi="Arial"/>
        </w:rPr>
        <w:t>Code and PPA.</w:t>
      </w:r>
    </w:p>
    <w:p w:rsidR="00605EE3" w:rsidRPr="00292154" w:rsidRDefault="00605EE3" w:rsidP="008007F1">
      <w:pPr>
        <w:pStyle w:val="Odstavecseseznamem"/>
        <w:numPr>
          <w:ilvl w:val="0"/>
          <w:numId w:val="9"/>
        </w:numPr>
        <w:spacing w:after="120"/>
        <w:ind w:left="425" w:hanging="425"/>
        <w:contextualSpacing w:val="0"/>
        <w:jc w:val="both"/>
        <w:rPr>
          <w:rFonts w:ascii="Arial" w:hAnsi="Arial" w:cs="Arial"/>
        </w:rPr>
      </w:pPr>
      <w:r w:rsidRPr="00292154">
        <w:rPr>
          <w:rFonts w:ascii="Arial" w:hAnsi="Arial"/>
        </w:rPr>
        <w:t xml:space="preserve">The Parties undertake to exert every effort to resolve any mutual disputes resulting from this Framework Agreement. </w:t>
      </w:r>
      <w:r w:rsidR="00611E0A" w:rsidRPr="00292154">
        <w:rPr>
          <w:rFonts w:ascii="Arial" w:hAnsi="Arial"/>
        </w:rPr>
        <w:t>Should the Parties fail to agree on an amicable settlement of a mutual dispute, each of the Parties may seek its rights before a competent court in the Czech Republic; the jurisdiction of a foreign court is excluded. The Parties have agreed that the competent court for judgement of the disputes arising between them under this Framework Agreement is the general court according to the Buyer’s registered seat.</w:t>
      </w:r>
    </w:p>
    <w:p w:rsidR="00FA38DC" w:rsidRPr="00292154" w:rsidRDefault="00FA38DC" w:rsidP="008007F1">
      <w:pPr>
        <w:pStyle w:val="Odstavecseseznamem"/>
        <w:numPr>
          <w:ilvl w:val="0"/>
          <w:numId w:val="9"/>
        </w:numPr>
        <w:spacing w:after="120"/>
        <w:ind w:left="425" w:hanging="425"/>
        <w:contextualSpacing w:val="0"/>
        <w:jc w:val="both"/>
        <w:rPr>
          <w:rFonts w:ascii="Arial" w:hAnsi="Arial" w:cs="Arial"/>
        </w:rPr>
      </w:pPr>
      <w:r w:rsidRPr="00292154">
        <w:rPr>
          <w:rFonts w:ascii="Arial" w:hAnsi="Arial"/>
        </w:rPr>
        <w:t>The application of the United Nations Convention on Contracts for the International Sale of Goods of 11 April 1980, known as the Vienna Convention, is excluded by this Framework Agreement.</w:t>
      </w:r>
    </w:p>
    <w:p w:rsidR="007D66E2" w:rsidRPr="00292154" w:rsidRDefault="007D66E2" w:rsidP="007D66E2">
      <w:pPr>
        <w:pStyle w:val="Odstavecseseznamem"/>
        <w:spacing w:after="120"/>
        <w:ind w:left="425"/>
        <w:contextualSpacing w:val="0"/>
        <w:jc w:val="both"/>
        <w:rPr>
          <w:rFonts w:ascii="Arial" w:hAnsi="Arial" w:cs="Arial"/>
        </w:rPr>
      </w:pPr>
    </w:p>
    <w:p w:rsidR="00605EE3" w:rsidRPr="00292154" w:rsidRDefault="00C91D54" w:rsidP="00EB3365">
      <w:pPr>
        <w:keepNext/>
        <w:spacing w:after="120"/>
        <w:jc w:val="center"/>
        <w:rPr>
          <w:rFonts w:ascii="Arial Black" w:hAnsi="Arial Black" w:cs="Arial"/>
          <w:b/>
        </w:rPr>
      </w:pPr>
      <w:r w:rsidRPr="00292154">
        <w:rPr>
          <w:rFonts w:ascii="Arial Black" w:hAnsi="Arial Black"/>
          <w:b/>
        </w:rPr>
        <w:t>XII. TERM OF THE FRAMEWORK AGREEMENT</w:t>
      </w:r>
    </w:p>
    <w:p w:rsidR="00605EE3" w:rsidRPr="00292154" w:rsidRDefault="00605EE3" w:rsidP="008007F1">
      <w:pPr>
        <w:pStyle w:val="Odstavecseseznamem"/>
        <w:numPr>
          <w:ilvl w:val="0"/>
          <w:numId w:val="10"/>
        </w:numPr>
        <w:spacing w:after="120"/>
        <w:ind w:left="426" w:hanging="426"/>
        <w:contextualSpacing w:val="0"/>
        <w:jc w:val="both"/>
        <w:rPr>
          <w:rFonts w:ascii="Arial" w:hAnsi="Arial" w:cs="Arial"/>
        </w:rPr>
      </w:pPr>
      <w:r w:rsidRPr="00292154">
        <w:rPr>
          <w:rFonts w:ascii="Arial" w:hAnsi="Arial"/>
        </w:rPr>
        <w:t xml:space="preserve">The present Framework Agreement comes into force on the day it is signed by both Parties </w:t>
      </w:r>
      <w:r w:rsidR="00F06895" w:rsidRPr="00292154">
        <w:rPr>
          <w:rFonts w:ascii="Arial" w:hAnsi="Arial"/>
        </w:rPr>
        <w:t xml:space="preserve">and </w:t>
      </w:r>
      <w:r w:rsidRPr="00292154">
        <w:rPr>
          <w:rFonts w:ascii="Arial" w:hAnsi="Arial"/>
        </w:rPr>
        <w:t>taking effect once it is published in the Register of Contracts.</w:t>
      </w:r>
    </w:p>
    <w:p w:rsidR="00605EE3" w:rsidRPr="00292154" w:rsidRDefault="00605EE3" w:rsidP="008007F1">
      <w:pPr>
        <w:pStyle w:val="Odstavecseseznamem"/>
        <w:numPr>
          <w:ilvl w:val="0"/>
          <w:numId w:val="10"/>
        </w:numPr>
        <w:spacing w:after="120"/>
        <w:ind w:left="426" w:hanging="426"/>
        <w:contextualSpacing w:val="0"/>
        <w:jc w:val="both"/>
        <w:rPr>
          <w:rFonts w:ascii="Arial" w:hAnsi="Arial" w:cs="Arial"/>
        </w:rPr>
      </w:pPr>
      <w:r w:rsidRPr="00292154">
        <w:rPr>
          <w:rFonts w:ascii="Arial" w:hAnsi="Arial"/>
        </w:rPr>
        <w:t xml:space="preserve">This Framework Agreement </w:t>
      </w:r>
      <w:r w:rsidR="006D4B6D" w:rsidRPr="00292154">
        <w:rPr>
          <w:rFonts w:ascii="Arial" w:hAnsi="Arial"/>
        </w:rPr>
        <w:t xml:space="preserve">has been entered into for </w:t>
      </w:r>
      <w:bookmarkStart w:id="8" w:name="_Hlk42587191"/>
      <w:r w:rsidR="006D4B6D" w:rsidRPr="00292154">
        <w:rPr>
          <w:rFonts w:ascii="Arial" w:hAnsi="Arial"/>
        </w:rPr>
        <w:t>a definite period of time</w:t>
      </w:r>
      <w:r w:rsidRPr="00292154">
        <w:rPr>
          <w:rFonts w:ascii="Arial" w:hAnsi="Arial"/>
        </w:rPr>
        <w:t>, namely for a period of 2 years from the date of its entry into force</w:t>
      </w:r>
      <w:r w:rsidR="00872D09" w:rsidRPr="00292154">
        <w:rPr>
          <w:rFonts w:ascii="Arial" w:hAnsi="Arial"/>
        </w:rPr>
        <w:t>.</w:t>
      </w:r>
      <w:bookmarkEnd w:id="8"/>
      <w:r w:rsidR="009C56DD" w:rsidRPr="00292154">
        <w:rPr>
          <w:rFonts w:ascii="Arial" w:hAnsi="Arial"/>
        </w:rPr>
        <w:t xml:space="preserve"> </w:t>
      </w:r>
      <w:r w:rsidR="00872D09" w:rsidRPr="00292154">
        <w:rPr>
          <w:rFonts w:ascii="Arial" w:hAnsi="Arial"/>
        </w:rPr>
        <w:t xml:space="preserve">The expiration and effectiveness of </w:t>
      </w:r>
      <w:r w:rsidR="00EA01CC" w:rsidRPr="00292154">
        <w:rPr>
          <w:rFonts w:ascii="Arial" w:hAnsi="Arial"/>
        </w:rPr>
        <w:t>this Framework A</w:t>
      </w:r>
      <w:r w:rsidR="00872D09" w:rsidRPr="00292154">
        <w:rPr>
          <w:rFonts w:ascii="Arial" w:hAnsi="Arial"/>
        </w:rPr>
        <w:t>greement doe</w:t>
      </w:r>
      <w:r w:rsidR="00EA01CC" w:rsidRPr="00292154">
        <w:rPr>
          <w:rFonts w:ascii="Arial" w:hAnsi="Arial"/>
        </w:rPr>
        <w:t>s not affect orders under this Framework A</w:t>
      </w:r>
      <w:r w:rsidR="00872D09" w:rsidRPr="00292154">
        <w:rPr>
          <w:rFonts w:ascii="Arial" w:hAnsi="Arial"/>
        </w:rPr>
        <w:t>greement that have</w:t>
      </w:r>
      <w:r w:rsidR="00EA01CC" w:rsidRPr="00292154">
        <w:rPr>
          <w:rFonts w:ascii="Arial" w:hAnsi="Arial"/>
        </w:rPr>
        <w:t xml:space="preserve"> already been delivered to the S</w:t>
      </w:r>
      <w:r w:rsidR="00872D09" w:rsidRPr="00292154">
        <w:rPr>
          <w:rFonts w:ascii="Arial" w:hAnsi="Arial"/>
        </w:rPr>
        <w:t>eller at the time of e</w:t>
      </w:r>
      <w:r w:rsidR="00EA01CC" w:rsidRPr="00292154">
        <w:rPr>
          <w:rFonts w:ascii="Arial" w:hAnsi="Arial"/>
        </w:rPr>
        <w:t>xpiry and effectiveness of th</w:t>
      </w:r>
      <w:r w:rsidR="00B44412" w:rsidRPr="00292154">
        <w:rPr>
          <w:rFonts w:ascii="Arial" w:hAnsi="Arial"/>
        </w:rPr>
        <w:t>is</w:t>
      </w:r>
      <w:r w:rsidR="00EA01CC" w:rsidRPr="00292154">
        <w:rPr>
          <w:rFonts w:ascii="Arial" w:hAnsi="Arial"/>
        </w:rPr>
        <w:t xml:space="preserve"> Framework A</w:t>
      </w:r>
      <w:r w:rsidR="00872D09" w:rsidRPr="00292154">
        <w:rPr>
          <w:rFonts w:ascii="Arial" w:hAnsi="Arial"/>
        </w:rPr>
        <w:t>greement (such partial deliveries will be confirmed and performed by the</w:t>
      </w:r>
      <w:r w:rsidR="00EA01CC" w:rsidRPr="00292154">
        <w:rPr>
          <w:rFonts w:ascii="Arial" w:hAnsi="Arial"/>
        </w:rPr>
        <w:t xml:space="preserve"> S</w:t>
      </w:r>
      <w:r w:rsidR="00872D09" w:rsidRPr="00292154">
        <w:rPr>
          <w:rFonts w:ascii="Arial" w:hAnsi="Arial"/>
        </w:rPr>
        <w:t>eller in accordance</w:t>
      </w:r>
      <w:r w:rsidR="00EA01CC" w:rsidRPr="00292154">
        <w:rPr>
          <w:rFonts w:ascii="Arial" w:hAnsi="Arial"/>
        </w:rPr>
        <w:t xml:space="preserve"> with this framework agreement, </w:t>
      </w:r>
      <w:r w:rsidR="00872D09" w:rsidRPr="00292154">
        <w:rPr>
          <w:rFonts w:ascii="Arial" w:hAnsi="Arial"/>
        </w:rPr>
        <w:t>partial order).</w:t>
      </w:r>
    </w:p>
    <w:p w:rsidR="00605EE3" w:rsidRPr="00292154" w:rsidRDefault="00605EE3" w:rsidP="008007F1">
      <w:pPr>
        <w:pStyle w:val="Odstavecseseznamem"/>
        <w:numPr>
          <w:ilvl w:val="0"/>
          <w:numId w:val="10"/>
        </w:numPr>
        <w:spacing w:after="120"/>
        <w:ind w:left="426" w:hanging="426"/>
        <w:contextualSpacing w:val="0"/>
        <w:jc w:val="both"/>
        <w:rPr>
          <w:rFonts w:ascii="Arial" w:hAnsi="Arial" w:cs="Arial"/>
        </w:rPr>
      </w:pPr>
      <w:r w:rsidRPr="00292154">
        <w:rPr>
          <w:rFonts w:ascii="Arial" w:hAnsi="Arial"/>
        </w:rPr>
        <w:t>This Framework Agreement shall terminate</w:t>
      </w:r>
    </w:p>
    <w:p w:rsidR="00605EE3" w:rsidRPr="00292154" w:rsidRDefault="00605EE3" w:rsidP="008007F1">
      <w:pPr>
        <w:pStyle w:val="Odstavecseseznamem"/>
        <w:numPr>
          <w:ilvl w:val="0"/>
          <w:numId w:val="12"/>
        </w:numPr>
        <w:spacing w:after="120"/>
        <w:ind w:left="1134" w:hanging="425"/>
        <w:contextualSpacing w:val="0"/>
        <w:jc w:val="both"/>
        <w:rPr>
          <w:rFonts w:ascii="Arial" w:hAnsi="Arial" w:cs="Arial"/>
        </w:rPr>
      </w:pPr>
      <w:r w:rsidRPr="00292154">
        <w:rPr>
          <w:rFonts w:ascii="Arial" w:hAnsi="Arial"/>
        </w:rPr>
        <w:t>with the lapse of the agreed term;</w:t>
      </w:r>
    </w:p>
    <w:p w:rsidR="00427EF9" w:rsidRPr="00292154" w:rsidRDefault="00427EF9" w:rsidP="008007F1">
      <w:pPr>
        <w:pStyle w:val="Odstavecseseznamem"/>
        <w:numPr>
          <w:ilvl w:val="0"/>
          <w:numId w:val="12"/>
        </w:numPr>
        <w:spacing w:after="120"/>
        <w:ind w:left="1134" w:hanging="425"/>
        <w:contextualSpacing w:val="0"/>
        <w:jc w:val="both"/>
        <w:rPr>
          <w:rFonts w:ascii="Arial" w:hAnsi="Arial" w:cs="Arial"/>
        </w:rPr>
      </w:pPr>
      <w:r w:rsidRPr="00292154">
        <w:rPr>
          <w:rFonts w:ascii="Arial" w:hAnsi="Arial"/>
        </w:rPr>
        <w:t>fulfilment of the Financial limit in the sense of the Article II paragraph 5 of this Framework Agreement;</w:t>
      </w:r>
    </w:p>
    <w:p w:rsidR="00605EE3" w:rsidRPr="00292154" w:rsidRDefault="00605EE3" w:rsidP="008007F1">
      <w:pPr>
        <w:pStyle w:val="Odstavecseseznamem"/>
        <w:numPr>
          <w:ilvl w:val="0"/>
          <w:numId w:val="12"/>
        </w:numPr>
        <w:spacing w:after="120"/>
        <w:ind w:left="1134" w:hanging="425"/>
        <w:contextualSpacing w:val="0"/>
        <w:jc w:val="both"/>
        <w:rPr>
          <w:rFonts w:ascii="Arial" w:hAnsi="Arial" w:cs="Arial"/>
        </w:rPr>
      </w:pPr>
      <w:r w:rsidRPr="00292154">
        <w:rPr>
          <w:rFonts w:ascii="Arial" w:hAnsi="Arial"/>
        </w:rPr>
        <w:t>by written agreement of the Parties;</w:t>
      </w:r>
    </w:p>
    <w:p w:rsidR="007F17B9" w:rsidRPr="00292154" w:rsidRDefault="007F17B9" w:rsidP="008007F1">
      <w:pPr>
        <w:pStyle w:val="Odstavecseseznamem"/>
        <w:numPr>
          <w:ilvl w:val="0"/>
          <w:numId w:val="12"/>
        </w:numPr>
        <w:spacing w:after="120"/>
        <w:ind w:left="1134" w:hanging="425"/>
        <w:contextualSpacing w:val="0"/>
        <w:jc w:val="both"/>
        <w:rPr>
          <w:rFonts w:ascii="Arial" w:hAnsi="Arial" w:cs="Arial"/>
        </w:rPr>
      </w:pPr>
      <w:r w:rsidRPr="00292154">
        <w:rPr>
          <w:rFonts w:ascii="Arial" w:hAnsi="Arial"/>
        </w:rPr>
        <w:t>by written notice of termination by either Party;</w:t>
      </w:r>
    </w:p>
    <w:p w:rsidR="00605EE3" w:rsidRPr="00292154" w:rsidRDefault="00605EE3" w:rsidP="008007F1">
      <w:pPr>
        <w:pStyle w:val="Odstavecseseznamem"/>
        <w:numPr>
          <w:ilvl w:val="0"/>
          <w:numId w:val="12"/>
        </w:numPr>
        <w:spacing w:after="120"/>
        <w:ind w:left="1134" w:hanging="425"/>
        <w:contextualSpacing w:val="0"/>
        <w:jc w:val="both"/>
        <w:rPr>
          <w:rFonts w:ascii="Arial" w:hAnsi="Arial" w:cs="Arial"/>
        </w:rPr>
      </w:pPr>
      <w:r w:rsidRPr="00292154">
        <w:rPr>
          <w:rFonts w:ascii="Arial" w:hAnsi="Arial"/>
        </w:rPr>
        <w:t xml:space="preserve">by withdrawal from this Framework Agreement subject to the terms given below in the event of a </w:t>
      </w:r>
      <w:r w:rsidR="006D4B6D" w:rsidRPr="00292154">
        <w:rPr>
          <w:rFonts w:ascii="Arial" w:hAnsi="Arial"/>
        </w:rPr>
        <w:t>substantial</w:t>
      </w:r>
      <w:r w:rsidRPr="00292154">
        <w:rPr>
          <w:rFonts w:ascii="Arial" w:hAnsi="Arial"/>
        </w:rPr>
        <w:t xml:space="preserve"> breach hereof by either Party.</w:t>
      </w:r>
    </w:p>
    <w:p w:rsidR="007F17B9" w:rsidRPr="00292154" w:rsidRDefault="007F17B9" w:rsidP="008007F1">
      <w:pPr>
        <w:pStyle w:val="Odstavecseseznamem"/>
        <w:numPr>
          <w:ilvl w:val="0"/>
          <w:numId w:val="10"/>
        </w:numPr>
        <w:spacing w:after="120"/>
        <w:ind w:left="426" w:hanging="426"/>
        <w:contextualSpacing w:val="0"/>
        <w:jc w:val="both"/>
        <w:rPr>
          <w:rFonts w:ascii="Arial" w:hAnsi="Arial" w:cs="Arial"/>
          <w:b/>
        </w:rPr>
      </w:pPr>
      <w:r w:rsidRPr="00292154">
        <w:rPr>
          <w:rFonts w:ascii="Arial" w:hAnsi="Arial"/>
        </w:rPr>
        <w:t xml:space="preserve">The Parties agree that they consider the following cases in particular to constitute a </w:t>
      </w:r>
      <w:r w:rsidR="006D4B6D" w:rsidRPr="00292154">
        <w:rPr>
          <w:rFonts w:ascii="Arial" w:hAnsi="Arial"/>
        </w:rPr>
        <w:t xml:space="preserve">substantial </w:t>
      </w:r>
      <w:r w:rsidRPr="00292154">
        <w:rPr>
          <w:rFonts w:ascii="Arial" w:hAnsi="Arial"/>
        </w:rPr>
        <w:t>breach hereof:</w:t>
      </w:r>
    </w:p>
    <w:p w:rsidR="007B1A46" w:rsidRPr="00292154" w:rsidRDefault="005711D6" w:rsidP="007B1A46">
      <w:pPr>
        <w:pStyle w:val="Odstavecseseznamem"/>
        <w:numPr>
          <w:ilvl w:val="0"/>
          <w:numId w:val="11"/>
        </w:numPr>
        <w:spacing w:after="120"/>
        <w:ind w:left="1134" w:hanging="425"/>
        <w:contextualSpacing w:val="0"/>
        <w:jc w:val="both"/>
        <w:rPr>
          <w:rFonts w:ascii="Arial" w:hAnsi="Arial" w:cs="Arial"/>
        </w:rPr>
      </w:pPr>
      <w:r w:rsidRPr="00292154">
        <w:rPr>
          <w:rFonts w:ascii="Arial" w:hAnsi="Arial" w:cs="Arial"/>
        </w:rPr>
        <w:t>a failure to meet</w:t>
      </w:r>
      <w:r w:rsidR="007F17B9" w:rsidRPr="00292154">
        <w:rPr>
          <w:rFonts w:ascii="Arial" w:hAnsi="Arial" w:cs="Arial"/>
        </w:rPr>
        <w:t xml:space="preserve"> technical specification of Goods pursuant to Article II </w:t>
      </w:r>
      <w:r w:rsidRPr="00292154">
        <w:rPr>
          <w:rFonts w:ascii="Arial" w:hAnsi="Arial" w:cs="Arial"/>
        </w:rPr>
        <w:t xml:space="preserve">Paragraph </w:t>
      </w:r>
      <w:r w:rsidR="007F17B9" w:rsidRPr="00292154">
        <w:rPr>
          <w:rFonts w:ascii="Arial" w:hAnsi="Arial" w:cs="Arial"/>
        </w:rPr>
        <w:t>1 hereof or pursuant to Anne</w:t>
      </w:r>
      <w:r w:rsidR="007B1A46" w:rsidRPr="00292154">
        <w:rPr>
          <w:rFonts w:ascii="Arial" w:hAnsi="Arial" w:cs="Arial"/>
        </w:rPr>
        <w:t>x No. 1 hereto or do not comply with the relevant detailed drawing or the specified technical specification, ie the approved dimensioned technical drawing in accordance with Article III, paragraphs 5 and 6 of this Framework Agreement;</w:t>
      </w:r>
    </w:p>
    <w:p w:rsidR="007B1A46" w:rsidRPr="00292154" w:rsidRDefault="007F17B9" w:rsidP="008007F1">
      <w:pPr>
        <w:pStyle w:val="Odstavecseseznamem"/>
        <w:numPr>
          <w:ilvl w:val="0"/>
          <w:numId w:val="11"/>
        </w:numPr>
        <w:spacing w:after="120"/>
        <w:ind w:left="1134" w:hanging="425"/>
        <w:contextualSpacing w:val="0"/>
        <w:jc w:val="both"/>
        <w:rPr>
          <w:rFonts w:ascii="Arial" w:hAnsi="Arial" w:cs="Arial"/>
        </w:rPr>
      </w:pPr>
      <w:r w:rsidRPr="00292154">
        <w:rPr>
          <w:rFonts w:ascii="Arial" w:hAnsi="Arial"/>
        </w:rPr>
        <w:t xml:space="preserve">repeated, at </w:t>
      </w:r>
      <w:r w:rsidR="005711D6" w:rsidRPr="00292154">
        <w:rPr>
          <w:rFonts w:ascii="Arial" w:hAnsi="Arial"/>
        </w:rPr>
        <w:t>minimum</w:t>
      </w:r>
      <w:r w:rsidRPr="00292154">
        <w:rPr>
          <w:rFonts w:ascii="Arial" w:hAnsi="Arial"/>
        </w:rPr>
        <w:t xml:space="preserve"> the second, delay of the Seller in the delivery of Goods according to partial contracts for a period exceeding </w:t>
      </w:r>
      <w:r w:rsidR="007B1A46" w:rsidRPr="00292154">
        <w:rPr>
          <w:rFonts w:ascii="Arial" w:hAnsi="Arial"/>
        </w:rPr>
        <w:t>10 days</w:t>
      </w:r>
      <w:r w:rsidRPr="00292154">
        <w:rPr>
          <w:rFonts w:ascii="Arial" w:hAnsi="Arial"/>
        </w:rPr>
        <w:t>;</w:t>
      </w:r>
      <w:r w:rsidR="007B1A46" w:rsidRPr="00292154">
        <w:rPr>
          <w:rFonts w:ascii="Arial" w:hAnsi="Arial" w:cs="Arial"/>
        </w:rPr>
        <w:t xml:space="preserve"> </w:t>
      </w:r>
    </w:p>
    <w:p w:rsidR="007F17B9" w:rsidRPr="00292154" w:rsidRDefault="007B1A46" w:rsidP="008007F1">
      <w:pPr>
        <w:pStyle w:val="Odstavecseseznamem"/>
        <w:numPr>
          <w:ilvl w:val="0"/>
          <w:numId w:val="11"/>
        </w:numPr>
        <w:spacing w:after="120"/>
        <w:ind w:left="1134" w:hanging="425"/>
        <w:contextualSpacing w:val="0"/>
        <w:jc w:val="both"/>
        <w:rPr>
          <w:rFonts w:ascii="Arial" w:hAnsi="Arial" w:cs="Arial"/>
        </w:rPr>
      </w:pPr>
      <w:r w:rsidRPr="00292154">
        <w:rPr>
          <w:rFonts w:ascii="Arial" w:hAnsi="Arial" w:cs="Arial"/>
        </w:rPr>
        <w:t xml:space="preserve">if the quantity of defective </w:t>
      </w:r>
      <w:r w:rsidR="00425A8B" w:rsidRPr="00292154">
        <w:rPr>
          <w:rFonts w:ascii="Arial" w:hAnsi="Arial" w:cs="Arial"/>
        </w:rPr>
        <w:t>Prelaminates</w:t>
      </w:r>
      <w:r w:rsidRPr="00292154">
        <w:rPr>
          <w:rFonts w:ascii="Arial" w:hAnsi="Arial" w:cs="Arial"/>
        </w:rPr>
        <w:t xml:space="preserve"> in deliveries is repeatedly higher than that referred to in Article IV (8) of this Framework Agreement;</w:t>
      </w:r>
    </w:p>
    <w:p w:rsidR="00BA4A0E" w:rsidRPr="00292154" w:rsidRDefault="00AA65AF" w:rsidP="008007F1">
      <w:pPr>
        <w:pStyle w:val="Odstavecseseznamem"/>
        <w:numPr>
          <w:ilvl w:val="0"/>
          <w:numId w:val="11"/>
        </w:numPr>
        <w:spacing w:after="120"/>
        <w:ind w:left="1134" w:hanging="425"/>
        <w:contextualSpacing w:val="0"/>
        <w:jc w:val="both"/>
        <w:rPr>
          <w:rFonts w:ascii="Arial" w:hAnsi="Arial" w:cs="Arial"/>
        </w:rPr>
      </w:pPr>
      <w:r w:rsidRPr="00292154">
        <w:rPr>
          <w:rFonts w:ascii="Arial" w:hAnsi="Arial"/>
        </w:rPr>
        <w:t>breach of Article VIII hereof which has not been remedied following a previous notice for correction,</w:t>
      </w:r>
    </w:p>
    <w:p w:rsidR="00580967" w:rsidRPr="00292154" w:rsidRDefault="00D6389F" w:rsidP="008007F1">
      <w:pPr>
        <w:pStyle w:val="Odstavecseseznamem"/>
        <w:numPr>
          <w:ilvl w:val="0"/>
          <w:numId w:val="11"/>
        </w:numPr>
        <w:spacing w:after="120"/>
        <w:ind w:left="1134" w:hanging="425"/>
        <w:contextualSpacing w:val="0"/>
        <w:jc w:val="both"/>
        <w:rPr>
          <w:rFonts w:ascii="Arial" w:hAnsi="Arial" w:cs="Arial"/>
        </w:rPr>
      </w:pPr>
      <w:r w:rsidRPr="00292154">
        <w:rPr>
          <w:rFonts w:ascii="Arial" w:hAnsi="Arial"/>
        </w:rPr>
        <w:t xml:space="preserve">breach of obligation under Article XIII </w:t>
      </w:r>
      <w:r w:rsidR="005711D6" w:rsidRPr="00292154">
        <w:rPr>
          <w:rFonts w:ascii="Arial" w:hAnsi="Arial"/>
        </w:rPr>
        <w:t xml:space="preserve">Paragraph </w:t>
      </w:r>
      <w:r w:rsidR="00D61C5E" w:rsidRPr="00292154">
        <w:rPr>
          <w:rFonts w:ascii="Arial" w:hAnsi="Arial"/>
        </w:rPr>
        <w:t>1</w:t>
      </w:r>
      <w:r w:rsidRPr="00292154">
        <w:rPr>
          <w:rFonts w:ascii="Arial" w:hAnsi="Arial"/>
        </w:rPr>
        <w:t xml:space="preserve"> hereof;</w:t>
      </w:r>
    </w:p>
    <w:p w:rsidR="00D6389F" w:rsidRPr="00292154" w:rsidDel="00E966F8" w:rsidRDefault="005711D6" w:rsidP="008007F1">
      <w:pPr>
        <w:pStyle w:val="Odstavecseseznamem"/>
        <w:numPr>
          <w:ilvl w:val="0"/>
          <w:numId w:val="11"/>
        </w:numPr>
        <w:spacing w:after="120"/>
        <w:ind w:left="1134" w:hanging="425"/>
        <w:contextualSpacing w:val="0"/>
        <w:jc w:val="both"/>
        <w:rPr>
          <w:del w:id="9" w:author="Krizova Eva" w:date="2021-01-26T10:03:00Z"/>
          <w:rFonts w:ascii="Arial" w:hAnsi="Arial" w:cs="Arial"/>
        </w:rPr>
      </w:pPr>
      <w:del w:id="10" w:author="Krizova Eva" w:date="2021-01-26T10:03:00Z">
        <w:r w:rsidRPr="00292154" w:rsidDel="00E966F8">
          <w:rPr>
            <w:rFonts w:ascii="Arial" w:hAnsi="Arial"/>
          </w:rPr>
          <w:delText>breach of obligation under</w:delText>
        </w:r>
        <w:r w:rsidR="00580967" w:rsidRPr="00292154" w:rsidDel="00E966F8">
          <w:rPr>
            <w:rFonts w:ascii="Arial" w:hAnsi="Arial"/>
          </w:rPr>
          <w:delText xml:space="preserve"> Article XIII </w:delText>
        </w:r>
        <w:r w:rsidRPr="00292154" w:rsidDel="00E966F8">
          <w:rPr>
            <w:rFonts w:ascii="Arial" w:hAnsi="Arial"/>
          </w:rPr>
          <w:delText xml:space="preserve">Paragraph </w:delText>
        </w:r>
        <w:r w:rsidR="00C54F9C" w:rsidRPr="00292154" w:rsidDel="00E966F8">
          <w:rPr>
            <w:rFonts w:ascii="Arial" w:hAnsi="Arial"/>
          </w:rPr>
          <w:delText>7</w:delText>
        </w:r>
        <w:r w:rsidR="00580967" w:rsidRPr="00292154" w:rsidDel="00E966F8">
          <w:rPr>
            <w:rFonts w:ascii="Arial" w:hAnsi="Arial"/>
          </w:rPr>
          <w:delText xml:space="preserve"> hereof.</w:delText>
        </w:r>
      </w:del>
    </w:p>
    <w:p w:rsidR="003D1710" w:rsidRPr="00292154" w:rsidRDefault="003D1710" w:rsidP="008007F1">
      <w:pPr>
        <w:pStyle w:val="Odstavecseseznamem"/>
        <w:numPr>
          <w:ilvl w:val="0"/>
          <w:numId w:val="10"/>
        </w:numPr>
        <w:spacing w:after="120"/>
        <w:ind w:left="426"/>
        <w:contextualSpacing w:val="0"/>
        <w:jc w:val="both"/>
        <w:rPr>
          <w:rFonts w:ascii="Arial" w:hAnsi="Arial" w:cs="Arial"/>
        </w:rPr>
      </w:pPr>
      <w:r w:rsidRPr="00292154">
        <w:rPr>
          <w:rFonts w:ascii="Arial" w:hAnsi="Arial"/>
        </w:rPr>
        <w:t>The partial contract shall terminate:</w:t>
      </w:r>
    </w:p>
    <w:p w:rsidR="003D1710" w:rsidRPr="00292154" w:rsidRDefault="003D1710" w:rsidP="008007F1">
      <w:pPr>
        <w:pStyle w:val="Odstavecseseznamem"/>
        <w:numPr>
          <w:ilvl w:val="0"/>
          <w:numId w:val="22"/>
        </w:numPr>
        <w:spacing w:after="120"/>
        <w:ind w:left="1134" w:hanging="425"/>
        <w:contextualSpacing w:val="0"/>
        <w:jc w:val="both"/>
        <w:rPr>
          <w:rFonts w:ascii="Arial" w:hAnsi="Arial" w:cs="Arial"/>
        </w:rPr>
      </w:pPr>
      <w:r w:rsidRPr="00292154">
        <w:rPr>
          <w:rFonts w:ascii="Arial" w:hAnsi="Arial"/>
        </w:rPr>
        <w:t>if such termination is agreed upon by both of the Parties hereto;</w:t>
      </w:r>
    </w:p>
    <w:p w:rsidR="00AA65AF" w:rsidRPr="00292154" w:rsidRDefault="003D1710" w:rsidP="008007F1">
      <w:pPr>
        <w:pStyle w:val="Odstavecseseznamem"/>
        <w:numPr>
          <w:ilvl w:val="0"/>
          <w:numId w:val="22"/>
        </w:numPr>
        <w:spacing w:after="120"/>
        <w:ind w:left="1134" w:hanging="425"/>
        <w:jc w:val="both"/>
        <w:rPr>
          <w:rFonts w:ascii="Arial" w:hAnsi="Arial" w:cs="Arial"/>
        </w:rPr>
      </w:pPr>
      <w:r w:rsidRPr="00292154">
        <w:rPr>
          <w:rFonts w:ascii="Arial" w:hAnsi="Arial"/>
        </w:rPr>
        <w:t xml:space="preserve">By withdrawal of the Buyer </w:t>
      </w:r>
    </w:p>
    <w:p w:rsidR="00AA65AF" w:rsidRPr="00292154" w:rsidRDefault="002F30A1" w:rsidP="008007F1">
      <w:pPr>
        <w:pStyle w:val="Odstavecseseznamem"/>
        <w:numPr>
          <w:ilvl w:val="2"/>
          <w:numId w:val="22"/>
        </w:numPr>
        <w:spacing w:after="120"/>
        <w:ind w:left="1843" w:hanging="142"/>
        <w:jc w:val="both"/>
        <w:rPr>
          <w:rFonts w:ascii="Arial" w:hAnsi="Arial" w:cs="Arial"/>
          <w:b/>
        </w:rPr>
      </w:pPr>
      <w:r w:rsidRPr="00292154">
        <w:rPr>
          <w:rFonts w:ascii="Arial" w:hAnsi="Arial"/>
        </w:rPr>
        <w:t xml:space="preserve">in the case pursuant to Article VII </w:t>
      </w:r>
      <w:r w:rsidR="00382A7D" w:rsidRPr="00292154">
        <w:rPr>
          <w:rFonts w:ascii="Arial" w:hAnsi="Arial"/>
        </w:rPr>
        <w:t xml:space="preserve">Paragraph </w:t>
      </w:r>
      <w:r w:rsidR="00CD142C" w:rsidRPr="00292154">
        <w:rPr>
          <w:rFonts w:ascii="Arial" w:hAnsi="Arial"/>
        </w:rPr>
        <w:t>10</w:t>
      </w:r>
      <w:r w:rsidRPr="00292154">
        <w:rPr>
          <w:rFonts w:ascii="Arial" w:hAnsi="Arial"/>
        </w:rPr>
        <w:t xml:space="preserve"> letter (d) hereof; or </w:t>
      </w:r>
    </w:p>
    <w:p w:rsidR="003D1710" w:rsidRPr="00292154" w:rsidRDefault="002F30A1" w:rsidP="008007F1">
      <w:pPr>
        <w:pStyle w:val="Odstavecseseznamem"/>
        <w:numPr>
          <w:ilvl w:val="2"/>
          <w:numId w:val="22"/>
        </w:numPr>
        <w:spacing w:after="120"/>
        <w:ind w:left="1843" w:hanging="142"/>
        <w:jc w:val="both"/>
        <w:rPr>
          <w:rFonts w:ascii="Arial" w:hAnsi="Arial" w:cs="Arial"/>
          <w:b/>
        </w:rPr>
      </w:pPr>
      <w:r w:rsidRPr="00292154">
        <w:rPr>
          <w:rFonts w:ascii="Arial" w:hAnsi="Arial"/>
        </w:rPr>
        <w:t xml:space="preserve">in the </w:t>
      </w:r>
      <w:r w:rsidR="00470086" w:rsidRPr="00292154">
        <w:rPr>
          <w:rFonts w:ascii="Arial" w:hAnsi="Arial"/>
        </w:rPr>
        <w:t>case</w:t>
      </w:r>
      <w:r w:rsidRPr="00292154">
        <w:rPr>
          <w:rFonts w:ascii="Arial" w:hAnsi="Arial"/>
        </w:rPr>
        <w:t xml:space="preserve"> of a breach of the partial contract by the Seller in a substantial manner, whereas the Parties consider such a breach of the partial contract in a substantial manner to be in particular the case pursuant to Article XII </w:t>
      </w:r>
      <w:r w:rsidR="00382A7D" w:rsidRPr="00292154">
        <w:rPr>
          <w:rFonts w:ascii="Arial" w:hAnsi="Arial"/>
        </w:rPr>
        <w:t xml:space="preserve">Paragraph </w:t>
      </w:r>
      <w:r w:rsidRPr="00292154">
        <w:rPr>
          <w:rFonts w:ascii="Arial" w:hAnsi="Arial"/>
        </w:rPr>
        <w:t>4 letters (a), (c), and (d) hereof and the case where the Seller is in delay with the delivery of Goods according to specific partial contract for more than 2 calendar wee</w:t>
      </w:r>
      <w:r w:rsidR="00EA01CC" w:rsidRPr="00292154">
        <w:rPr>
          <w:rFonts w:ascii="Arial" w:hAnsi="Arial"/>
        </w:rPr>
        <w:t>k</w:t>
      </w:r>
      <w:r w:rsidR="007D1C3A" w:rsidRPr="00292154">
        <w:rPr>
          <w:rFonts w:ascii="Arial" w:hAnsi="Arial"/>
        </w:rPr>
        <w:t>s</w:t>
      </w:r>
      <w:r w:rsidRPr="00292154">
        <w:rPr>
          <w:rFonts w:ascii="Arial" w:hAnsi="Arial"/>
        </w:rPr>
        <w:t>.</w:t>
      </w:r>
    </w:p>
    <w:p w:rsidR="007B1A46" w:rsidRPr="00292154" w:rsidRDefault="007B1A46" w:rsidP="007B1A46">
      <w:pPr>
        <w:pStyle w:val="Odstavecseseznamem"/>
        <w:spacing w:after="120"/>
        <w:ind w:left="1843"/>
        <w:jc w:val="both"/>
        <w:rPr>
          <w:rFonts w:ascii="Arial" w:hAnsi="Arial" w:cs="Arial"/>
          <w:b/>
        </w:rPr>
      </w:pPr>
    </w:p>
    <w:p w:rsidR="00605EE3" w:rsidRPr="00292154" w:rsidRDefault="00605EE3" w:rsidP="008007F1">
      <w:pPr>
        <w:pStyle w:val="Odstavecseseznamem"/>
        <w:numPr>
          <w:ilvl w:val="0"/>
          <w:numId w:val="10"/>
        </w:numPr>
        <w:spacing w:after="120"/>
        <w:ind w:left="426" w:hanging="426"/>
        <w:contextualSpacing w:val="0"/>
        <w:jc w:val="both"/>
        <w:rPr>
          <w:rFonts w:ascii="Arial" w:hAnsi="Arial" w:cs="Arial"/>
          <w:b/>
        </w:rPr>
      </w:pPr>
      <w:r w:rsidRPr="00292154">
        <w:rPr>
          <w:rFonts w:ascii="Arial" w:hAnsi="Arial"/>
        </w:rPr>
        <w:t>The written notice of withdrawal from this Framework Agreement or a specific partial contract shall take effect on the day the written notice of withdrawal is delivered to the other Party. The notice of withdrawal from this Framework Agreement or a specific partial contract must be sent by registered mail. Withdrawal from this Framework Agreement or from a specific partial contract does not terminate the contractual relationship from the very beginning, the mutual performances provided by the Parties until the termination of this Framework Agreement or a specific partial contract shall be retained by both Parties.</w:t>
      </w:r>
    </w:p>
    <w:p w:rsidR="007F17B9" w:rsidRPr="00292154" w:rsidRDefault="007F17B9" w:rsidP="008007F1">
      <w:pPr>
        <w:pStyle w:val="Odstavecseseznamem"/>
        <w:numPr>
          <w:ilvl w:val="0"/>
          <w:numId w:val="10"/>
        </w:numPr>
        <w:spacing w:after="120"/>
        <w:ind w:left="426" w:hanging="426"/>
        <w:contextualSpacing w:val="0"/>
        <w:jc w:val="both"/>
        <w:rPr>
          <w:rFonts w:ascii="Arial" w:hAnsi="Arial" w:cs="Arial"/>
          <w:b/>
        </w:rPr>
      </w:pPr>
      <w:r w:rsidRPr="00292154">
        <w:rPr>
          <w:rFonts w:ascii="Arial" w:hAnsi="Arial"/>
        </w:rPr>
        <w:t>The Parties are entitled to terminate this Framework Agreement at any time, without stating any reason. The notice period shall be 6 months and shall begin on the first day of the calendar month following the delivery of written notice</w:t>
      </w:r>
      <w:r w:rsidR="00F43D4E" w:rsidRPr="00292154">
        <w:rPr>
          <w:rFonts w:ascii="Arial" w:hAnsi="Arial"/>
        </w:rPr>
        <w:t xml:space="preserve"> of termination</w:t>
      </w:r>
      <w:r w:rsidRPr="00292154">
        <w:rPr>
          <w:rFonts w:ascii="Arial" w:hAnsi="Arial"/>
        </w:rPr>
        <w:t xml:space="preserve"> to the other Party. </w:t>
      </w:r>
      <w:r w:rsidRPr="00292154">
        <w:rPr>
          <w:rFonts w:ascii="Arial" w:hAnsi="Arial"/>
          <w:bCs/>
          <w:iCs/>
        </w:rPr>
        <w:t xml:space="preserve">The notice must be sent by registered mail. The Parties </w:t>
      </w:r>
      <w:r w:rsidR="00F43D4E" w:rsidRPr="00292154">
        <w:rPr>
          <w:rFonts w:ascii="Arial" w:hAnsi="Arial"/>
          <w:bCs/>
          <w:iCs/>
        </w:rPr>
        <w:t>take into consideration</w:t>
      </w:r>
      <w:r w:rsidRPr="00292154">
        <w:rPr>
          <w:rFonts w:ascii="Arial" w:hAnsi="Arial"/>
          <w:bCs/>
          <w:iCs/>
        </w:rPr>
        <w:t xml:space="preserve"> that they are obliged to fulfil the obligations arising from</w:t>
      </w:r>
      <w:r w:rsidR="00F43D4E" w:rsidRPr="00292154">
        <w:rPr>
          <w:rFonts w:ascii="Arial" w:hAnsi="Arial"/>
          <w:bCs/>
          <w:iCs/>
        </w:rPr>
        <w:t xml:space="preserve"> this Framework Agreement</w:t>
      </w:r>
      <w:r w:rsidRPr="00292154">
        <w:rPr>
          <w:rFonts w:ascii="Arial" w:hAnsi="Arial"/>
          <w:bCs/>
          <w:iCs/>
        </w:rPr>
        <w:t xml:space="preserve"> during the notice period.</w:t>
      </w:r>
    </w:p>
    <w:p w:rsidR="00605EE3" w:rsidRPr="00292154" w:rsidRDefault="00605EE3" w:rsidP="008007F1">
      <w:pPr>
        <w:pStyle w:val="Odstavecseseznamem"/>
        <w:numPr>
          <w:ilvl w:val="0"/>
          <w:numId w:val="10"/>
        </w:numPr>
        <w:spacing w:after="120"/>
        <w:ind w:left="426" w:hanging="426"/>
        <w:contextualSpacing w:val="0"/>
        <w:jc w:val="both"/>
        <w:rPr>
          <w:rFonts w:ascii="Arial" w:hAnsi="Arial" w:cs="Arial"/>
          <w:b/>
        </w:rPr>
      </w:pPr>
      <w:r w:rsidRPr="00292154">
        <w:rPr>
          <w:rFonts w:ascii="Arial" w:hAnsi="Arial"/>
        </w:rPr>
        <w:t>Termination of this Framework Agreement shall not affect the provisions regarding contractual penalties, damage compensation, and such rights and obligations which, by their nature, shall persist even after this Framework Agreement is terminated. This Framework Agreement</w:t>
      </w:r>
      <w:r w:rsidR="00B941C0" w:rsidRPr="00292154">
        <w:rPr>
          <w:rFonts w:ascii="Arial" w:hAnsi="Arial"/>
        </w:rPr>
        <w:t xml:space="preserve"> </w:t>
      </w:r>
      <w:r w:rsidRPr="00292154">
        <w:rPr>
          <w:rFonts w:ascii="Arial" w:hAnsi="Arial"/>
        </w:rPr>
        <w:t>is also to be applied to the relations</w:t>
      </w:r>
      <w:r w:rsidR="00B941C0" w:rsidRPr="00292154">
        <w:rPr>
          <w:rFonts w:ascii="Arial" w:hAnsi="Arial"/>
        </w:rPr>
        <w:t>, including partial contracts,</w:t>
      </w:r>
      <w:r w:rsidRPr="00292154">
        <w:rPr>
          <w:rFonts w:ascii="Arial" w:hAnsi="Arial"/>
        </w:rPr>
        <w:t xml:space="preserve"> formed during this Framework Agreement even after this Framework Agreement is terminated.</w:t>
      </w:r>
    </w:p>
    <w:p w:rsidR="00EC6AE1" w:rsidRPr="00292154" w:rsidRDefault="00EC6AE1" w:rsidP="00CA5B85">
      <w:pPr>
        <w:keepNext/>
        <w:spacing w:after="120"/>
        <w:jc w:val="center"/>
        <w:rPr>
          <w:rFonts w:ascii="Arial Black" w:hAnsi="Arial Black" w:cs="Arial"/>
          <w:b/>
        </w:rPr>
      </w:pPr>
    </w:p>
    <w:p w:rsidR="002B66A4" w:rsidRPr="00292154" w:rsidRDefault="002B66A4" w:rsidP="00CA5B85">
      <w:pPr>
        <w:keepNext/>
        <w:spacing w:after="120"/>
        <w:jc w:val="center"/>
        <w:rPr>
          <w:rFonts w:ascii="Arial Black" w:hAnsi="Arial Black" w:cs="Arial"/>
          <w:b/>
        </w:rPr>
      </w:pPr>
      <w:r w:rsidRPr="00292154">
        <w:rPr>
          <w:rFonts w:ascii="Arial Black" w:hAnsi="Arial Black"/>
          <w:b/>
        </w:rPr>
        <w:t>XIII. OTHER PROVISIONS</w:t>
      </w:r>
    </w:p>
    <w:p w:rsidR="002B66A4" w:rsidRPr="00292154" w:rsidRDefault="002B66A4" w:rsidP="008007F1">
      <w:pPr>
        <w:pStyle w:val="Odstavecseseznamem"/>
        <w:keepNext/>
        <w:numPr>
          <w:ilvl w:val="0"/>
          <w:numId w:val="23"/>
        </w:numPr>
        <w:spacing w:after="120"/>
        <w:ind w:left="426"/>
        <w:jc w:val="both"/>
        <w:rPr>
          <w:rFonts w:ascii="Arial" w:hAnsi="Arial"/>
        </w:rPr>
      </w:pPr>
      <w:r w:rsidRPr="00292154">
        <w:rPr>
          <w:rFonts w:ascii="Arial" w:hAnsi="Arial"/>
        </w:rPr>
        <w:t xml:space="preserve">For the entire period of validity and effectiveness </w:t>
      </w:r>
      <w:r w:rsidR="00283854" w:rsidRPr="00292154">
        <w:rPr>
          <w:rFonts w:ascii="Arial" w:hAnsi="Arial"/>
        </w:rPr>
        <w:t>of this Framework Agreement</w:t>
      </w:r>
      <w:r w:rsidRPr="00292154">
        <w:rPr>
          <w:rFonts w:ascii="Arial" w:hAnsi="Arial"/>
        </w:rPr>
        <w:t xml:space="preserve">, the Seller is obliged to maintain </w:t>
      </w:r>
      <w:r w:rsidR="00A245CF" w:rsidRPr="00292154">
        <w:rPr>
          <w:rFonts w:ascii="Arial" w:hAnsi="Arial"/>
        </w:rPr>
        <w:t>valid</w:t>
      </w:r>
      <w:r w:rsidRPr="00292154">
        <w:rPr>
          <w:rFonts w:ascii="Arial" w:hAnsi="Arial"/>
        </w:rPr>
        <w:t xml:space="preserve"> a liability insurance contract for damages caused to third parties for the </w:t>
      </w:r>
      <w:r w:rsidR="00AD6DDC" w:rsidRPr="00292154">
        <w:rPr>
          <w:rFonts w:ascii="Arial" w:hAnsi="Arial"/>
        </w:rPr>
        <w:t xml:space="preserve">minimum </w:t>
      </w:r>
      <w:r w:rsidRPr="00292154">
        <w:rPr>
          <w:rFonts w:ascii="Arial" w:hAnsi="Arial"/>
        </w:rPr>
        <w:t xml:space="preserve">amount of EUR </w:t>
      </w:r>
      <w:r w:rsidR="00421674" w:rsidRPr="00292154">
        <w:rPr>
          <w:rFonts w:ascii="Arial" w:hAnsi="Arial"/>
        </w:rPr>
        <w:t>100</w:t>
      </w:r>
      <w:r w:rsidR="00CD142C" w:rsidRPr="00292154">
        <w:rPr>
          <w:rFonts w:ascii="Arial" w:hAnsi="Arial"/>
        </w:rPr>
        <w:t>.000</w:t>
      </w:r>
      <w:r w:rsidRPr="00292154">
        <w:rPr>
          <w:rFonts w:ascii="Arial" w:hAnsi="Arial"/>
        </w:rPr>
        <w:t>. At the request of the Buyer, the Seller is obliged to submit a copy of the insurance contract (insurance certificate) proving the required insurance at any time, no later than 10 calendar days from the receipt of such a request by the Buyer.</w:t>
      </w:r>
    </w:p>
    <w:p w:rsidR="00CD142C" w:rsidRPr="00292154" w:rsidRDefault="00CD142C" w:rsidP="00CD142C">
      <w:pPr>
        <w:pStyle w:val="Odstavecseseznamem"/>
        <w:keepNext/>
        <w:spacing w:after="120"/>
        <w:ind w:left="426"/>
        <w:jc w:val="both"/>
        <w:rPr>
          <w:rFonts w:ascii="Arial" w:hAnsi="Arial"/>
        </w:rPr>
      </w:pPr>
    </w:p>
    <w:p w:rsidR="00CD142C" w:rsidRPr="00292154" w:rsidRDefault="00CD142C" w:rsidP="00CD142C">
      <w:pPr>
        <w:pStyle w:val="Odstavecseseznamem"/>
        <w:keepNext/>
        <w:numPr>
          <w:ilvl w:val="0"/>
          <w:numId w:val="23"/>
        </w:numPr>
        <w:spacing w:after="120"/>
        <w:ind w:left="426"/>
        <w:jc w:val="both"/>
        <w:rPr>
          <w:rFonts w:ascii="Arial" w:hAnsi="Arial"/>
        </w:rPr>
      </w:pPr>
      <w:r w:rsidRPr="00292154">
        <w:rPr>
          <w:rFonts w:ascii="Arial" w:hAnsi="Arial"/>
        </w:rPr>
        <w:t>The Seller is entitled in the fulfilment of this Framework Agreement, respectively, individual part orders, to use other subcontractors that he did not list on the list of subcontractors submitted as an integral part of the bid, only with the prior written consent of the Buyer assuming that the Contractor shall submit the documents that demonstrate fulfilment of the basic qualifications pursuant to Section 74 PPA and professional qualifications pursuant to Section 77 PPA by the new subcontractor. The Contractor shall be liable for the performance of its subcontractors as for its own including liability for consequences due to breach of contractual duties.</w:t>
      </w:r>
    </w:p>
    <w:p w:rsidR="00CD142C" w:rsidRPr="00292154" w:rsidRDefault="00CD142C" w:rsidP="00CD142C">
      <w:pPr>
        <w:pStyle w:val="Odstavecseseznamem"/>
        <w:rPr>
          <w:rFonts w:ascii="Arial" w:hAnsi="Arial"/>
        </w:rPr>
      </w:pPr>
    </w:p>
    <w:p w:rsidR="00E9366A" w:rsidRPr="00E9366A" w:rsidRDefault="00CD142C" w:rsidP="00E9366A">
      <w:pPr>
        <w:pStyle w:val="Odstavecseseznamem"/>
        <w:keepNext/>
        <w:numPr>
          <w:ilvl w:val="0"/>
          <w:numId w:val="23"/>
        </w:numPr>
        <w:spacing w:after="120"/>
        <w:ind w:left="426"/>
        <w:jc w:val="both"/>
        <w:rPr>
          <w:rFonts w:ascii="Arial" w:hAnsi="Arial"/>
        </w:rPr>
      </w:pPr>
      <w:r w:rsidRPr="00292154">
        <w:rPr>
          <w:rFonts w:ascii="Arial" w:hAnsi="Arial"/>
        </w:rPr>
        <w:t>The Seller undertakes to co-operate as necessary in the performance of duties pursuant to the PPA.</w:t>
      </w:r>
    </w:p>
    <w:p w:rsidR="00A7772A" w:rsidRPr="00292154" w:rsidDel="00E966F8" w:rsidRDefault="00CD142C" w:rsidP="005E46B7">
      <w:pPr>
        <w:pStyle w:val="Odstavecseseznamem"/>
        <w:keepNext/>
        <w:numPr>
          <w:ilvl w:val="0"/>
          <w:numId w:val="23"/>
        </w:numPr>
        <w:spacing w:after="120"/>
        <w:ind w:left="426"/>
        <w:jc w:val="both"/>
        <w:rPr>
          <w:del w:id="11" w:author="Krizova Eva" w:date="2021-01-26T10:03:00Z"/>
          <w:rFonts w:ascii="Arial" w:hAnsi="Arial"/>
        </w:rPr>
      </w:pPr>
      <w:del w:id="12" w:author="Krizova Eva" w:date="2021-01-26T10:03:00Z">
        <w:r w:rsidRPr="00292154" w:rsidDel="00E966F8">
          <w:rPr>
            <w:rFonts w:ascii="Arial" w:hAnsi="Arial"/>
          </w:rPr>
          <w:delText xml:space="preserve">If the Seller has </w:delText>
        </w:r>
        <w:r w:rsidR="00384988" w:rsidRPr="00292154" w:rsidDel="00E966F8">
          <w:rPr>
            <w:rFonts w:ascii="Arial" w:hAnsi="Arial"/>
          </w:rPr>
          <w:delText>in the moment of conclusion of the present Framework Agreement</w:delText>
        </w:r>
        <w:r w:rsidRPr="00292154" w:rsidDel="00E966F8">
          <w:rPr>
            <w:rFonts w:ascii="Arial" w:hAnsi="Arial"/>
          </w:rPr>
          <w:delText xml:space="preserve"> certificate “ISO 14298 Management of security printing processes” or “CWA 15374 Security management system for suppliers to the security printing industry”, the Seller shall maintain valid for the entire duration of this Framework Agreement this certificate. In the event of end of validity of this certificate the </w:delText>
        </w:r>
        <w:r w:rsidR="00D61C5E" w:rsidRPr="00292154" w:rsidDel="00E966F8">
          <w:rPr>
            <w:rFonts w:ascii="Arial" w:hAnsi="Arial"/>
          </w:rPr>
          <w:delText>Seller</w:delText>
        </w:r>
        <w:r w:rsidRPr="00292154" w:rsidDel="00E966F8">
          <w:rPr>
            <w:rFonts w:ascii="Arial" w:hAnsi="Arial"/>
          </w:rPr>
          <w:delText xml:space="preserve"> is obliged to ensure immediate compliance with the obligation </w:delText>
        </w:r>
        <w:r w:rsidR="00F42AC6" w:rsidRPr="00292154" w:rsidDel="00E966F8">
          <w:rPr>
            <w:rFonts w:ascii="Arial" w:hAnsi="Arial"/>
          </w:rPr>
          <w:delText>requirements of Security audit pursuant and under the condition of this Framework Agreement</w:delText>
        </w:r>
        <w:r w:rsidR="00C54F9C" w:rsidRPr="00292154" w:rsidDel="00E966F8">
          <w:rPr>
            <w:rFonts w:ascii="Arial" w:hAnsi="Arial"/>
          </w:rPr>
          <w:delText>.</w:delText>
        </w:r>
        <w:r w:rsidR="00F42AC6" w:rsidRPr="00292154" w:rsidDel="00E966F8">
          <w:rPr>
            <w:rFonts w:ascii="Arial" w:hAnsi="Arial"/>
          </w:rPr>
          <w:delText xml:space="preserve"> </w:delText>
        </w:r>
        <w:r w:rsidRPr="00292154" w:rsidDel="00E966F8">
          <w:rPr>
            <w:rFonts w:ascii="Arial" w:hAnsi="Arial"/>
          </w:rPr>
          <w:delText xml:space="preserve">If the </w:delText>
        </w:r>
        <w:r w:rsidR="00D61C5E" w:rsidRPr="00292154" w:rsidDel="00E966F8">
          <w:rPr>
            <w:rFonts w:ascii="Arial" w:hAnsi="Arial"/>
          </w:rPr>
          <w:delText>Seller</w:delText>
        </w:r>
        <w:r w:rsidRPr="00292154" w:rsidDel="00E966F8">
          <w:rPr>
            <w:rFonts w:ascii="Arial" w:hAnsi="Arial"/>
          </w:rPr>
          <w:delText xml:space="preserve"> has </w:delText>
        </w:r>
        <w:r w:rsidRPr="00292154" w:rsidDel="00E966F8">
          <w:rPr>
            <w:rFonts w:ascii="Arial" w:hAnsi="Arial" w:cs="Arial"/>
          </w:rPr>
          <w:delText xml:space="preserve">not </w:delText>
        </w:r>
        <w:r w:rsidR="00384988" w:rsidRPr="00292154" w:rsidDel="00E966F8">
          <w:rPr>
            <w:rFonts w:ascii="Arial" w:hAnsi="Arial"/>
          </w:rPr>
          <w:delText xml:space="preserve">in the moment of conclusion of the present Framework Agreement </w:delText>
        </w:r>
        <w:r w:rsidRPr="00292154" w:rsidDel="00E966F8">
          <w:rPr>
            <w:rFonts w:ascii="Arial" w:hAnsi="Arial" w:cs="Arial"/>
          </w:rPr>
          <w:delText xml:space="preserve">certificate “ISO 14298 Management of security printing processes” or “CWA 15374 Security management system for suppliers to the security printing industry”, the </w:delText>
        </w:r>
        <w:r w:rsidR="00CE0FFC" w:rsidRPr="00292154" w:rsidDel="00E966F8">
          <w:rPr>
            <w:rFonts w:ascii="Arial" w:hAnsi="Arial" w:cs="Arial"/>
            <w:bCs/>
          </w:rPr>
          <w:delText>security audit was taken place as an entry, before the conclusion of this Framework Agreem</w:delText>
        </w:r>
        <w:r w:rsidR="00384988" w:rsidRPr="00292154" w:rsidDel="00E966F8">
          <w:rPr>
            <w:rFonts w:ascii="Arial" w:hAnsi="Arial" w:cs="Arial"/>
            <w:bCs/>
          </w:rPr>
          <w:delText>en</w:delText>
        </w:r>
        <w:r w:rsidR="00CE0FFC" w:rsidRPr="00292154" w:rsidDel="00E966F8">
          <w:rPr>
            <w:rFonts w:ascii="Arial" w:hAnsi="Arial" w:cs="Arial"/>
            <w:bCs/>
          </w:rPr>
          <w:delText xml:space="preserve">t contract. </w:delText>
        </w:r>
        <w:r w:rsidR="00A7772A" w:rsidRPr="00292154" w:rsidDel="00E966F8">
          <w:rPr>
            <w:rFonts w:ascii="Arial" w:hAnsi="Arial"/>
          </w:rPr>
          <w:delText xml:space="preserve">If the Seller obtains during the duration of this Framework Agreement certification “ISO 14298 Management of security printing processes” or “CWA 15374 Security management system for suppliers to the security printing industry”, from such a moment the Parties shall proceed in accordance with </w:delText>
        </w:r>
        <w:r w:rsidR="005E46B7" w:rsidRPr="00292154" w:rsidDel="00E966F8">
          <w:rPr>
            <w:rFonts w:ascii="Arial" w:hAnsi="Arial"/>
          </w:rPr>
          <w:delText xml:space="preserve">this </w:delText>
        </w:r>
        <w:r w:rsidR="00A7772A" w:rsidRPr="00292154" w:rsidDel="00E966F8">
          <w:rPr>
            <w:rFonts w:ascii="Arial" w:hAnsi="Arial"/>
          </w:rPr>
          <w:delText xml:space="preserve">paragraph </w:delText>
        </w:r>
        <w:r w:rsidR="00B44412" w:rsidRPr="00292154" w:rsidDel="00E966F8">
          <w:rPr>
            <w:rFonts w:ascii="Arial" w:hAnsi="Arial"/>
          </w:rPr>
          <w:delText>similarly</w:delText>
        </w:r>
        <w:r w:rsidR="00A7772A" w:rsidRPr="00292154" w:rsidDel="00E966F8">
          <w:rPr>
            <w:rFonts w:ascii="Arial" w:hAnsi="Arial"/>
          </w:rPr>
          <w:delText>.</w:delText>
        </w:r>
      </w:del>
    </w:p>
    <w:p w:rsidR="00F42AC6" w:rsidRPr="00292154" w:rsidDel="00E966F8" w:rsidRDefault="00F42AC6" w:rsidP="000362C5">
      <w:pPr>
        <w:pStyle w:val="Odstavecseseznamem"/>
        <w:keepNext/>
        <w:numPr>
          <w:ilvl w:val="0"/>
          <w:numId w:val="32"/>
        </w:numPr>
        <w:spacing w:after="120"/>
        <w:jc w:val="both"/>
        <w:rPr>
          <w:del w:id="13" w:author="Krizova Eva" w:date="2021-01-26T10:03:00Z"/>
          <w:bCs/>
        </w:rPr>
      </w:pPr>
      <w:del w:id="14" w:author="Krizova Eva" w:date="2021-01-26T10:03:00Z">
        <w:r w:rsidRPr="00292154" w:rsidDel="00E966F8">
          <w:rPr>
            <w:rFonts w:ascii="Arial" w:hAnsi="Arial"/>
          </w:rPr>
          <w:delText xml:space="preserve">The Seller is obliged to notify the Buyer without delay of any changes or end of validity of certificate </w:delText>
        </w:r>
        <w:r w:rsidR="00796204" w:rsidRPr="00292154" w:rsidDel="00E966F8">
          <w:rPr>
            <w:rFonts w:ascii="Arial" w:hAnsi="Arial"/>
          </w:rPr>
          <w:delText xml:space="preserve">pursuant paragraph </w:delText>
        </w:r>
        <w:r w:rsidR="000362C5" w:rsidRPr="00292154" w:rsidDel="00E966F8">
          <w:rPr>
            <w:rFonts w:ascii="Arial" w:hAnsi="Arial"/>
          </w:rPr>
          <w:delText>4</w:delText>
        </w:r>
        <w:r w:rsidRPr="00292154" w:rsidDel="00E966F8">
          <w:rPr>
            <w:rFonts w:ascii="Arial" w:hAnsi="Arial"/>
          </w:rPr>
          <w:delText xml:space="preserve"> of this Article or any changes </w:delText>
        </w:r>
        <w:r w:rsidRPr="00292154" w:rsidDel="00E966F8">
          <w:rPr>
            <w:rFonts w:ascii="Arial" w:hAnsi="Arial" w:cs="Arial"/>
            <w:bCs/>
          </w:rPr>
          <w:delText xml:space="preserve">concerning </w:delText>
        </w:r>
        <w:r w:rsidR="00517CD2" w:rsidRPr="00292154" w:rsidDel="00E966F8">
          <w:rPr>
            <w:rFonts w:ascii="Arial" w:hAnsi="Arial" w:cs="Arial"/>
            <w:bCs/>
          </w:rPr>
          <w:delText>changes of s</w:delText>
        </w:r>
        <w:r w:rsidRPr="00292154" w:rsidDel="00E966F8">
          <w:rPr>
            <w:rFonts w:ascii="Arial" w:hAnsi="Arial" w:cs="Arial"/>
            <w:bCs/>
          </w:rPr>
          <w:delText>ecurity standards</w:delText>
        </w:r>
        <w:r w:rsidR="00517CD2" w:rsidRPr="00292154" w:rsidDel="00E966F8">
          <w:rPr>
            <w:rFonts w:ascii="Arial" w:hAnsi="Arial" w:cs="Arial"/>
            <w:bCs/>
          </w:rPr>
          <w:delText xml:space="preserve"> or rules</w:delText>
        </w:r>
        <w:r w:rsidRPr="00292154" w:rsidDel="00E966F8">
          <w:rPr>
            <w:rFonts w:ascii="Arial" w:hAnsi="Arial" w:cs="Arial"/>
            <w:bCs/>
          </w:rPr>
          <w:delText xml:space="preserve">, </w:delText>
        </w:r>
        <w:r w:rsidR="00ED7BD7" w:rsidRPr="00292154" w:rsidDel="00E966F8">
          <w:rPr>
            <w:rFonts w:ascii="Arial" w:hAnsi="Arial" w:cs="Arial"/>
            <w:bCs/>
          </w:rPr>
          <w:delText xml:space="preserve">particularly </w:delText>
        </w:r>
        <w:r w:rsidRPr="00292154" w:rsidDel="00E966F8">
          <w:rPr>
            <w:rFonts w:ascii="Arial" w:hAnsi="Arial" w:cs="Arial"/>
            <w:bCs/>
          </w:rPr>
          <w:delText xml:space="preserve">changes in security systems </w:delText>
        </w:r>
        <w:r w:rsidR="002871DE" w:rsidRPr="00292154" w:rsidDel="00E966F8">
          <w:rPr>
            <w:rFonts w:ascii="Arial" w:hAnsi="Arial" w:cs="Arial"/>
            <w:bCs/>
          </w:rPr>
          <w:delText xml:space="preserve">on side of the Seller </w:delText>
        </w:r>
        <w:r w:rsidR="00517CD2" w:rsidRPr="00292154" w:rsidDel="00E966F8">
          <w:rPr>
            <w:rFonts w:ascii="Arial" w:hAnsi="Arial" w:cs="Arial"/>
            <w:bCs/>
          </w:rPr>
          <w:delText>as</w:delText>
        </w:r>
        <w:r w:rsidRPr="00292154" w:rsidDel="00E966F8">
          <w:rPr>
            <w:rFonts w:ascii="Arial" w:hAnsi="Arial" w:cs="Arial"/>
            <w:bCs/>
          </w:rPr>
          <w:delText xml:space="preserve"> changes in the security</w:delText>
        </w:r>
        <w:r w:rsidR="00517CD2" w:rsidRPr="00292154" w:rsidDel="00E966F8">
          <w:rPr>
            <w:rFonts w:ascii="Arial" w:hAnsi="Arial" w:cs="Arial"/>
            <w:bCs/>
          </w:rPr>
          <w:delText xml:space="preserve"> system</w:delText>
        </w:r>
        <w:r w:rsidRPr="00292154" w:rsidDel="00E966F8">
          <w:rPr>
            <w:rFonts w:ascii="Arial" w:hAnsi="Arial" w:cs="Arial"/>
            <w:bCs/>
          </w:rPr>
          <w:delText xml:space="preserve"> of the</w:delText>
        </w:r>
        <w:r w:rsidR="00517CD2" w:rsidRPr="00292154" w:rsidDel="00E966F8">
          <w:rPr>
            <w:rFonts w:ascii="Arial" w:hAnsi="Arial" w:cs="Arial"/>
            <w:bCs/>
          </w:rPr>
          <w:delText xml:space="preserve"> Seller´s</w:delText>
        </w:r>
        <w:r w:rsidRPr="00292154" w:rsidDel="00E966F8">
          <w:rPr>
            <w:rFonts w:ascii="Arial" w:hAnsi="Arial" w:cs="Arial"/>
            <w:bCs/>
          </w:rPr>
          <w:delText xml:space="preserve"> building</w:delText>
        </w:r>
        <w:r w:rsidR="002871DE" w:rsidRPr="00292154" w:rsidDel="00E966F8">
          <w:rPr>
            <w:rFonts w:ascii="Arial" w:hAnsi="Arial" w:cs="Arial"/>
          </w:rPr>
          <w:delText xml:space="preserve"> (related to the subject</w:delText>
        </w:r>
        <w:r w:rsidR="002871DE" w:rsidRPr="00292154" w:rsidDel="00E966F8">
          <w:rPr>
            <w:rFonts w:ascii="Arial" w:hAnsi="Arial"/>
          </w:rPr>
          <w:delText xml:space="preserve"> of performance of this Framework Agreement)</w:delText>
        </w:r>
        <w:r w:rsidR="00517CD2" w:rsidRPr="00292154" w:rsidDel="00E966F8">
          <w:rPr>
            <w:rFonts w:ascii="Arial" w:hAnsi="Arial" w:cs="Arial"/>
            <w:bCs/>
          </w:rPr>
          <w:delText xml:space="preserve">, </w:delText>
        </w:r>
        <w:r w:rsidRPr="00292154" w:rsidDel="00E966F8">
          <w:rPr>
            <w:rFonts w:ascii="Arial" w:hAnsi="Arial" w:cs="Arial"/>
            <w:bCs/>
          </w:rPr>
          <w:delText xml:space="preserve">or </w:delText>
        </w:r>
        <w:r w:rsidR="00ED7BD7" w:rsidRPr="00292154" w:rsidDel="00E966F8">
          <w:rPr>
            <w:rFonts w:ascii="Arial" w:hAnsi="Arial" w:cs="Arial"/>
            <w:bCs/>
          </w:rPr>
          <w:delText xml:space="preserve">any other </w:delText>
        </w:r>
        <w:r w:rsidRPr="00292154" w:rsidDel="00E966F8">
          <w:rPr>
            <w:rFonts w:ascii="Arial" w:hAnsi="Arial" w:cs="Arial"/>
            <w:bCs/>
          </w:rPr>
          <w:delText xml:space="preserve">building </w:delText>
        </w:r>
        <w:r w:rsidR="00ED7BD7" w:rsidRPr="00292154" w:rsidDel="00E966F8">
          <w:rPr>
            <w:rFonts w:ascii="Arial" w:hAnsi="Arial" w:cs="Arial"/>
            <w:bCs/>
          </w:rPr>
          <w:delText xml:space="preserve">security or construction or functional </w:delText>
        </w:r>
        <w:r w:rsidRPr="00292154" w:rsidDel="00E966F8">
          <w:rPr>
            <w:rFonts w:ascii="Arial" w:hAnsi="Arial" w:cs="Arial"/>
            <w:bCs/>
          </w:rPr>
          <w:delText>modifications</w:delText>
        </w:r>
        <w:r w:rsidR="00ED7BD7" w:rsidRPr="00292154" w:rsidDel="00E966F8">
          <w:rPr>
            <w:rFonts w:ascii="Arial" w:hAnsi="Arial" w:cs="Arial"/>
            <w:bCs/>
          </w:rPr>
          <w:delText xml:space="preserve"> of the building</w:delText>
        </w:r>
        <w:r w:rsidRPr="00292154" w:rsidDel="00E966F8">
          <w:rPr>
            <w:rFonts w:ascii="Arial" w:hAnsi="Arial" w:cs="Arial"/>
            <w:bCs/>
          </w:rPr>
          <w:delText xml:space="preserve"> etc.). In these cases </w:delText>
        </w:r>
        <w:r w:rsidR="00B44412" w:rsidRPr="00292154" w:rsidDel="00E966F8">
          <w:rPr>
            <w:rFonts w:ascii="Arial" w:hAnsi="Arial" w:cs="Arial"/>
            <w:bCs/>
          </w:rPr>
          <w:delText xml:space="preserve">an Extraordinary Security audit </w:delText>
        </w:r>
        <w:r w:rsidRPr="00292154" w:rsidDel="00E966F8">
          <w:rPr>
            <w:rFonts w:ascii="Arial" w:hAnsi="Arial" w:cs="Arial"/>
            <w:bCs/>
          </w:rPr>
          <w:delText>may be requested by the Buyer</w:delText>
        </w:r>
        <w:r w:rsidR="00C54F9C" w:rsidRPr="00292154" w:rsidDel="00E966F8">
          <w:rPr>
            <w:rFonts w:ascii="Arial" w:hAnsi="Arial" w:cs="Arial"/>
            <w:bCs/>
          </w:rPr>
          <w:delText>.</w:delText>
        </w:r>
      </w:del>
    </w:p>
    <w:p w:rsidR="00CD142C" w:rsidRPr="00292154" w:rsidDel="00E966F8" w:rsidRDefault="00743B7B" w:rsidP="000362C5">
      <w:pPr>
        <w:pStyle w:val="Odstavecseseznamem"/>
        <w:keepNext/>
        <w:numPr>
          <w:ilvl w:val="0"/>
          <w:numId w:val="32"/>
        </w:numPr>
        <w:spacing w:after="120"/>
        <w:jc w:val="both"/>
        <w:rPr>
          <w:del w:id="15" w:author="Krizova Eva" w:date="2021-01-26T10:03:00Z"/>
          <w:rFonts w:ascii="Arial" w:hAnsi="Arial"/>
        </w:rPr>
      </w:pPr>
      <w:del w:id="16" w:author="Krizova Eva" w:date="2021-01-26T10:03:00Z">
        <w:r w:rsidRPr="00292154" w:rsidDel="00E966F8">
          <w:rPr>
            <w:rFonts w:ascii="Arial" w:hAnsi="Arial" w:cs="Arial"/>
          </w:rPr>
          <w:delText>T</w:delText>
        </w:r>
        <w:r w:rsidR="00CD142C" w:rsidRPr="00292154" w:rsidDel="00E966F8">
          <w:rPr>
            <w:rFonts w:ascii="Arial" w:hAnsi="Arial" w:cs="Arial"/>
          </w:rPr>
          <w:delText xml:space="preserve">he </w:delText>
        </w:r>
        <w:r w:rsidR="00D61C5E" w:rsidRPr="00292154" w:rsidDel="00E966F8">
          <w:rPr>
            <w:rFonts w:ascii="Arial" w:hAnsi="Arial" w:cs="Arial"/>
          </w:rPr>
          <w:delText>Seller</w:delText>
        </w:r>
        <w:r w:rsidR="00CD142C" w:rsidRPr="00292154" w:rsidDel="00E966F8">
          <w:rPr>
            <w:rFonts w:ascii="Arial" w:hAnsi="Arial" w:cs="Arial"/>
          </w:rPr>
          <w:delText xml:space="preserve"> further ackn</w:delText>
        </w:r>
        <w:r w:rsidR="003169A5" w:rsidRPr="00292154" w:rsidDel="00E966F8">
          <w:rPr>
            <w:rFonts w:ascii="Arial" w:hAnsi="Arial" w:cs="Arial"/>
          </w:rPr>
          <w:delText xml:space="preserve">owledges and agrees that </w:delText>
        </w:r>
        <w:r w:rsidR="00CD142C" w:rsidRPr="00292154" w:rsidDel="00E966F8">
          <w:rPr>
            <w:rFonts w:ascii="Arial" w:hAnsi="Arial" w:cs="Arial"/>
          </w:rPr>
          <w:delText xml:space="preserve">the Security audit / check </w:delText>
        </w:r>
        <w:r w:rsidR="00C54F9C" w:rsidRPr="00292154" w:rsidDel="00E966F8">
          <w:rPr>
            <w:rFonts w:ascii="Arial" w:hAnsi="Arial" w:cs="Arial"/>
          </w:rPr>
          <w:delText xml:space="preserve">(including Extraordinary Security audit) </w:delText>
        </w:r>
        <w:r w:rsidRPr="00292154" w:rsidDel="00E966F8">
          <w:rPr>
            <w:rFonts w:ascii="Arial" w:hAnsi="Arial"/>
          </w:rPr>
          <w:delText xml:space="preserve">will be conducted by the Buyer </w:delText>
        </w:r>
        <w:r w:rsidR="00D61C5E" w:rsidRPr="00292154" w:rsidDel="00E966F8">
          <w:rPr>
            <w:rFonts w:ascii="Arial" w:hAnsi="Arial"/>
          </w:rPr>
          <w:delText xml:space="preserve">at the </w:delText>
        </w:r>
        <w:r w:rsidR="00B44412" w:rsidRPr="00292154" w:rsidDel="00E966F8">
          <w:rPr>
            <w:rFonts w:ascii="Arial" w:hAnsi="Arial"/>
          </w:rPr>
          <w:delText xml:space="preserve">relevant </w:delText>
        </w:r>
        <w:r w:rsidR="00D61C5E" w:rsidRPr="00292154" w:rsidDel="00E966F8">
          <w:rPr>
            <w:rFonts w:ascii="Arial" w:hAnsi="Arial"/>
          </w:rPr>
          <w:delText>Seller</w:delText>
        </w:r>
        <w:r w:rsidR="00CD142C" w:rsidRPr="00292154" w:rsidDel="00E966F8">
          <w:rPr>
            <w:rFonts w:ascii="Arial" w:hAnsi="Arial"/>
          </w:rPr>
          <w:delText xml:space="preserve">’s facility, which usually requires the </w:delText>
        </w:r>
        <w:r w:rsidR="00D61C5E" w:rsidRPr="00292154" w:rsidDel="00E966F8">
          <w:rPr>
            <w:rFonts w:ascii="Arial" w:hAnsi="Arial"/>
          </w:rPr>
          <w:delText>Buyer</w:delText>
        </w:r>
        <w:r w:rsidR="00CD142C" w:rsidRPr="00292154" w:rsidDel="00E966F8">
          <w:rPr>
            <w:rFonts w:ascii="Arial" w:hAnsi="Arial"/>
          </w:rPr>
          <w:delText xml:space="preserve">’s assistance, by enabling access to the </w:delText>
        </w:r>
        <w:r w:rsidR="00D61C5E" w:rsidRPr="00292154" w:rsidDel="00E966F8">
          <w:rPr>
            <w:rFonts w:ascii="Arial" w:hAnsi="Arial"/>
          </w:rPr>
          <w:delText>Seller</w:delText>
        </w:r>
        <w:r w:rsidR="00CD142C" w:rsidRPr="00292154" w:rsidDel="00E966F8">
          <w:rPr>
            <w:rFonts w:ascii="Arial" w:hAnsi="Arial"/>
          </w:rPr>
          <w:delText xml:space="preserve">’s </w:delText>
        </w:r>
        <w:r w:rsidR="00372684" w:rsidRPr="00292154" w:rsidDel="00E966F8">
          <w:rPr>
            <w:rFonts w:ascii="Arial" w:hAnsi="Arial"/>
          </w:rPr>
          <w:delText>facility</w:delText>
        </w:r>
        <w:r w:rsidR="00CD142C" w:rsidRPr="00292154" w:rsidDel="00E966F8">
          <w:rPr>
            <w:rFonts w:ascii="Arial" w:hAnsi="Arial"/>
          </w:rPr>
          <w:delText xml:space="preserve"> or verification of specific processes of the </w:delText>
        </w:r>
        <w:r w:rsidR="00D61C5E" w:rsidRPr="00292154" w:rsidDel="00E966F8">
          <w:rPr>
            <w:rFonts w:ascii="Arial" w:hAnsi="Arial"/>
          </w:rPr>
          <w:delText>Prelaminate</w:delText>
        </w:r>
        <w:r w:rsidR="003169A5" w:rsidRPr="00292154" w:rsidDel="00E966F8">
          <w:rPr>
            <w:rFonts w:ascii="Arial" w:hAnsi="Arial"/>
          </w:rPr>
          <w:delText xml:space="preserve"> production and processing.</w:delText>
        </w:r>
        <w:r w:rsidR="00CD142C" w:rsidRPr="00292154" w:rsidDel="00E966F8">
          <w:rPr>
            <w:rFonts w:ascii="Arial" w:hAnsi="Arial"/>
          </w:rPr>
          <w:delText xml:space="preserve"> A more detailed description of the requirements of the Security audit / check is set out in Annex No. 3 which is integral part of this Framework Agreement. </w:delText>
        </w:r>
        <w:bookmarkStart w:id="17" w:name="_Hlk47513889"/>
      </w:del>
    </w:p>
    <w:bookmarkEnd w:id="17"/>
    <w:p w:rsidR="00743B7B" w:rsidRPr="00292154" w:rsidDel="00E966F8" w:rsidRDefault="00743B7B" w:rsidP="000362C5">
      <w:pPr>
        <w:pStyle w:val="Odstavecseseznamem"/>
        <w:keepNext/>
        <w:numPr>
          <w:ilvl w:val="0"/>
          <w:numId w:val="32"/>
        </w:numPr>
        <w:spacing w:after="120"/>
        <w:jc w:val="both"/>
        <w:rPr>
          <w:del w:id="18" w:author="Krizova Eva" w:date="2021-01-26T10:03:00Z"/>
          <w:rFonts w:ascii="Arial" w:hAnsi="Arial" w:cs="Arial"/>
        </w:rPr>
      </w:pPr>
      <w:del w:id="19" w:author="Krizova Eva" w:date="2021-01-26T10:03:00Z">
        <w:r w:rsidRPr="00292154" w:rsidDel="00E966F8">
          <w:rPr>
            <w:rFonts w:ascii="Arial" w:hAnsi="Arial" w:cs="Arial"/>
          </w:rPr>
          <w:delText xml:space="preserve">Breach of the </w:delText>
        </w:r>
        <w:r w:rsidR="00A7772A" w:rsidRPr="00292154" w:rsidDel="00E966F8">
          <w:rPr>
            <w:rFonts w:ascii="Arial" w:hAnsi="Arial" w:cs="Arial"/>
          </w:rPr>
          <w:delText>Seller</w:delText>
        </w:r>
        <w:r w:rsidRPr="00292154" w:rsidDel="00E966F8">
          <w:rPr>
            <w:rFonts w:ascii="Arial" w:hAnsi="Arial" w:cs="Arial"/>
          </w:rPr>
          <w:delText xml:space="preserve">’s obligation to enable realization of the Security audit / check in accordance with Annex 3 to this Framework Agreement </w:delText>
        </w:r>
        <w:r w:rsidR="008C6ECF" w:rsidRPr="00292154" w:rsidDel="00E966F8">
          <w:rPr>
            <w:rFonts w:ascii="Arial" w:hAnsi="Arial" w:cs="Arial"/>
          </w:rPr>
          <w:delText>(including realization of the E</w:delText>
        </w:r>
        <w:r w:rsidRPr="00292154" w:rsidDel="00E966F8">
          <w:rPr>
            <w:rFonts w:ascii="Arial" w:hAnsi="Arial" w:cs="Arial"/>
          </w:rPr>
          <w:delText>xtraordinary Security audit pursuant paragraph</w:delText>
        </w:r>
        <w:r w:rsidR="00A0654C" w:rsidRPr="00292154" w:rsidDel="00E966F8">
          <w:rPr>
            <w:rFonts w:ascii="Arial" w:hAnsi="Arial" w:cs="Arial"/>
          </w:rPr>
          <w:delText xml:space="preserve"> </w:delText>
        </w:r>
        <w:r w:rsidR="00C54F9C" w:rsidRPr="00292154" w:rsidDel="00E966F8">
          <w:rPr>
            <w:rFonts w:ascii="Arial" w:hAnsi="Arial" w:cs="Arial"/>
          </w:rPr>
          <w:delText>5</w:delText>
        </w:r>
        <w:r w:rsidRPr="00292154" w:rsidDel="00E966F8">
          <w:rPr>
            <w:rFonts w:ascii="Arial" w:hAnsi="Arial" w:cs="Arial"/>
          </w:rPr>
          <w:delText xml:space="preserve"> of this Article</w:delText>
        </w:r>
        <w:r w:rsidR="000362C5" w:rsidRPr="00292154" w:rsidDel="00E966F8">
          <w:rPr>
            <w:rFonts w:ascii="Arial" w:hAnsi="Arial" w:cs="Arial"/>
          </w:rPr>
          <w:delText>)</w:delText>
        </w:r>
        <w:r w:rsidRPr="00292154" w:rsidDel="00E966F8">
          <w:rPr>
            <w:rFonts w:ascii="Arial" w:hAnsi="Arial" w:cs="Arial"/>
          </w:rPr>
          <w:delText xml:space="preserve"> or the fact that the </w:delText>
        </w:r>
        <w:r w:rsidR="008C6ECF" w:rsidRPr="00292154" w:rsidDel="00E966F8">
          <w:rPr>
            <w:rFonts w:ascii="Arial" w:hAnsi="Arial" w:cs="Arial"/>
          </w:rPr>
          <w:delText>Seller</w:delText>
        </w:r>
        <w:r w:rsidRPr="00292154" w:rsidDel="00E966F8">
          <w:rPr>
            <w:rFonts w:ascii="Arial" w:hAnsi="Arial" w:cs="Arial"/>
          </w:rPr>
          <w:delText xml:space="preserve"> fails to pass Security audit / check constitutes a substantial breach of Framework Agreement pursuant to Article XII paragraph 4 letter f) hereof.</w:delText>
        </w:r>
      </w:del>
    </w:p>
    <w:p w:rsidR="00CD142C" w:rsidRPr="00292154" w:rsidRDefault="00CD142C" w:rsidP="00CD142C">
      <w:pPr>
        <w:pStyle w:val="Odstavecseseznamem"/>
        <w:keepNext/>
        <w:spacing w:after="120"/>
        <w:ind w:left="426"/>
        <w:jc w:val="both"/>
        <w:rPr>
          <w:rFonts w:ascii="Arial" w:hAnsi="Arial"/>
        </w:rPr>
      </w:pPr>
    </w:p>
    <w:p w:rsidR="00605EE3" w:rsidRPr="00292154" w:rsidRDefault="00605EE3" w:rsidP="00CA5B85">
      <w:pPr>
        <w:keepNext/>
        <w:spacing w:after="120"/>
        <w:jc w:val="center"/>
        <w:rPr>
          <w:rFonts w:ascii="Arial Black" w:hAnsi="Arial Black" w:cs="Arial"/>
          <w:b/>
        </w:rPr>
      </w:pPr>
      <w:r w:rsidRPr="00292154">
        <w:rPr>
          <w:rFonts w:ascii="Arial Black" w:hAnsi="Arial Black"/>
          <w:b/>
        </w:rPr>
        <w:t>XIV. FINAL PROVISIONS</w:t>
      </w:r>
    </w:p>
    <w:p w:rsidR="00605EE3" w:rsidRPr="00292154" w:rsidRDefault="00605EE3" w:rsidP="008007F1">
      <w:pPr>
        <w:pStyle w:val="Prohlen"/>
        <w:widowControl/>
        <w:numPr>
          <w:ilvl w:val="1"/>
          <w:numId w:val="13"/>
        </w:numPr>
        <w:spacing w:after="120" w:line="276" w:lineRule="auto"/>
        <w:ind w:left="426" w:hanging="426"/>
        <w:jc w:val="both"/>
        <w:outlineLvl w:val="0"/>
        <w:rPr>
          <w:rFonts w:ascii="Arial" w:hAnsi="Arial" w:cs="Arial"/>
          <w:b w:val="0"/>
          <w:sz w:val="22"/>
          <w:szCs w:val="22"/>
        </w:rPr>
      </w:pPr>
      <w:r w:rsidRPr="00292154">
        <w:rPr>
          <w:rFonts w:ascii="Arial" w:hAnsi="Arial"/>
          <w:b w:val="0"/>
          <w:sz w:val="22"/>
          <w:szCs w:val="22"/>
        </w:rPr>
        <w:t xml:space="preserve">The Parties agree that any modifications and additions hereto may only be made in written amendments identified as such, numbered in ascending order, and agreed upon by the Parties. </w:t>
      </w:r>
    </w:p>
    <w:p w:rsidR="00605EE3" w:rsidRPr="00292154" w:rsidRDefault="00605EE3" w:rsidP="008007F1">
      <w:pPr>
        <w:pStyle w:val="Prohlen"/>
        <w:widowControl/>
        <w:numPr>
          <w:ilvl w:val="1"/>
          <w:numId w:val="13"/>
        </w:numPr>
        <w:spacing w:after="120" w:line="276" w:lineRule="auto"/>
        <w:ind w:left="426" w:hanging="426"/>
        <w:jc w:val="both"/>
        <w:outlineLvl w:val="0"/>
        <w:rPr>
          <w:rFonts w:ascii="Arial" w:hAnsi="Arial" w:cs="Arial"/>
          <w:b w:val="0"/>
          <w:sz w:val="22"/>
          <w:szCs w:val="22"/>
        </w:rPr>
      </w:pPr>
      <w:r w:rsidRPr="00292154">
        <w:rPr>
          <w:rFonts w:ascii="Arial" w:hAnsi="Arial"/>
          <w:b w:val="0"/>
          <w:sz w:val="22"/>
          <w:szCs w:val="22"/>
        </w:rPr>
        <w:t xml:space="preserve">The Seller undertakes to notify the Buyer without undue delay if the Seller becomes insolvent or is under threat of becoming insolvent. </w:t>
      </w:r>
    </w:p>
    <w:p w:rsidR="00EA01CC" w:rsidRPr="00292154" w:rsidRDefault="00EA01CC" w:rsidP="008007F1">
      <w:pPr>
        <w:pStyle w:val="Prohlen"/>
        <w:widowControl/>
        <w:numPr>
          <w:ilvl w:val="1"/>
          <w:numId w:val="13"/>
        </w:numPr>
        <w:spacing w:after="120" w:line="276" w:lineRule="auto"/>
        <w:ind w:left="426" w:hanging="426"/>
        <w:jc w:val="both"/>
        <w:outlineLvl w:val="0"/>
        <w:rPr>
          <w:rFonts w:ascii="Arial" w:hAnsi="Arial" w:cs="Arial"/>
          <w:b w:val="0"/>
          <w:sz w:val="22"/>
          <w:szCs w:val="22"/>
        </w:rPr>
      </w:pPr>
      <w:r w:rsidRPr="00292154">
        <w:rPr>
          <w:rFonts w:ascii="Arial" w:hAnsi="Arial" w:cs="Arial"/>
          <w:b w:val="0"/>
          <w:sz w:val="22"/>
          <w:szCs w:val="22"/>
        </w:rPr>
        <w:t>The seller guarantees that the subject of performance is not encumbered by the rights of third parties.</w:t>
      </w:r>
    </w:p>
    <w:p w:rsidR="00EA01CC" w:rsidRPr="00292154" w:rsidRDefault="00EA01CC" w:rsidP="008007F1">
      <w:pPr>
        <w:pStyle w:val="Prohlen"/>
        <w:widowControl/>
        <w:numPr>
          <w:ilvl w:val="1"/>
          <w:numId w:val="13"/>
        </w:numPr>
        <w:spacing w:after="120" w:line="276" w:lineRule="auto"/>
        <w:ind w:left="426" w:hanging="426"/>
        <w:jc w:val="both"/>
        <w:outlineLvl w:val="0"/>
        <w:rPr>
          <w:rFonts w:ascii="Arial" w:hAnsi="Arial" w:cs="Arial"/>
          <w:b w:val="0"/>
          <w:sz w:val="22"/>
          <w:szCs w:val="22"/>
        </w:rPr>
      </w:pPr>
      <w:r w:rsidRPr="00292154">
        <w:rPr>
          <w:rFonts w:ascii="Arial" w:hAnsi="Arial" w:cs="Arial"/>
          <w:b w:val="0"/>
          <w:sz w:val="22"/>
          <w:szCs w:val="22"/>
        </w:rPr>
        <w:t>This Framework Agreement constitutes the entire agreement of the Parties with respect to the subject matter hereof and supersedes all prior oral or written agreements of the Parties with respect to the subject matter hereof. No speech made by the Contracting Parties in the negotiation of this Framework Agreement or any speech made after the conclusion of this Framework Agreement shall be construed in a manner inconsistent with the express provisions of this Framework Agreement and shall not create any obligation on the part of either Contracting Party.</w:t>
      </w:r>
    </w:p>
    <w:p w:rsidR="00605EE3" w:rsidRPr="00292154" w:rsidRDefault="00EA01CC" w:rsidP="008007F1">
      <w:pPr>
        <w:pStyle w:val="Prohlen"/>
        <w:widowControl/>
        <w:numPr>
          <w:ilvl w:val="1"/>
          <w:numId w:val="13"/>
        </w:numPr>
        <w:spacing w:after="120" w:line="276" w:lineRule="auto"/>
        <w:ind w:left="426" w:hanging="426"/>
        <w:jc w:val="both"/>
        <w:outlineLvl w:val="0"/>
        <w:rPr>
          <w:rFonts w:ascii="Arial" w:hAnsi="Arial" w:cs="Arial"/>
          <w:b w:val="0"/>
          <w:sz w:val="22"/>
          <w:szCs w:val="22"/>
        </w:rPr>
      </w:pPr>
      <w:r w:rsidRPr="00292154">
        <w:rPr>
          <w:rFonts w:ascii="Arial" w:hAnsi="Arial" w:cs="Arial"/>
          <w:b w:val="0"/>
          <w:sz w:val="22"/>
          <w:szCs w:val="22"/>
        </w:rPr>
        <w:t>The Parties expressly declare that they do not wish, in addition to the express provisions of this Framework Agreement, any rights and obligations to be derived from future practices established between the Parties or practices maintained generally or in the sector relating to the subject matter of this Framework Agreement, unless expressly provided otherwise in this Framework Agreement. At the same time, the contracting parties declare that they are not aware of any business customs or practices established so far between them.</w:t>
      </w:r>
      <w:r w:rsidR="00C5313B" w:rsidRPr="00292154">
        <w:rPr>
          <w:rFonts w:ascii="Arial" w:hAnsi="Arial" w:cs="Arial"/>
          <w:b w:val="0"/>
          <w:sz w:val="22"/>
          <w:szCs w:val="22"/>
        </w:rPr>
        <w:t xml:space="preserve"> </w:t>
      </w:r>
      <w:r w:rsidR="00605EE3" w:rsidRPr="00292154">
        <w:rPr>
          <w:rFonts w:ascii="Arial" w:hAnsi="Arial" w:cs="Arial"/>
          <w:b w:val="0"/>
          <w:sz w:val="22"/>
          <w:szCs w:val="22"/>
        </w:rPr>
        <w:t>The Parties hereby declare that no verbal arrangement, contract or proceedings on the part of any of the Parties exists, which would negatively influence the exercise of any rights and duties according to this Framework Agreement. At the same time, the Parties confirm by their signatures that all the assurances and documents hereunder are true, valid and legally enforceable.</w:t>
      </w:r>
    </w:p>
    <w:p w:rsidR="00605EE3" w:rsidRPr="00292154" w:rsidRDefault="00605EE3" w:rsidP="008007F1">
      <w:pPr>
        <w:pStyle w:val="Prohlen"/>
        <w:widowControl/>
        <w:numPr>
          <w:ilvl w:val="1"/>
          <w:numId w:val="13"/>
        </w:numPr>
        <w:spacing w:after="120" w:line="276" w:lineRule="auto"/>
        <w:ind w:left="426" w:hanging="426"/>
        <w:jc w:val="both"/>
        <w:outlineLvl w:val="0"/>
        <w:rPr>
          <w:rFonts w:ascii="Arial" w:hAnsi="Arial" w:cs="Arial"/>
          <w:b w:val="0"/>
          <w:sz w:val="22"/>
          <w:szCs w:val="22"/>
        </w:rPr>
      </w:pPr>
      <w:r w:rsidRPr="00292154">
        <w:rPr>
          <w:rFonts w:ascii="Arial" w:hAnsi="Arial"/>
          <w:b w:val="0"/>
          <w:sz w:val="22"/>
          <w:szCs w:val="22"/>
        </w:rPr>
        <w:t>If any provision hereof is or becomes invalid or ineffective, it shall have no effect whatsoever on the other provisions hereof, which shall remain valid and effective. In such a case, the Parties undertake to replace the invalid/ineffective provision with a valid/effective provision the effect of which comes as close as possible to the originally intended effect of the invalid/ineffective provision. If any provision hereof is found null (void), the Parties shall analogously assess the effect of such nullity on the remaining provisions hereof in accordance with Section 576 of the Civil Code.</w:t>
      </w:r>
    </w:p>
    <w:p w:rsidR="00EA01CC" w:rsidRPr="00292154" w:rsidRDefault="00EA01CC" w:rsidP="008007F1">
      <w:pPr>
        <w:pStyle w:val="Prohlen"/>
        <w:widowControl/>
        <w:numPr>
          <w:ilvl w:val="1"/>
          <w:numId w:val="13"/>
        </w:numPr>
        <w:spacing w:after="120" w:line="276" w:lineRule="auto"/>
        <w:ind w:left="426" w:hanging="426"/>
        <w:jc w:val="both"/>
        <w:outlineLvl w:val="0"/>
        <w:rPr>
          <w:rFonts w:ascii="Arial" w:hAnsi="Arial"/>
          <w:b w:val="0"/>
          <w:sz w:val="22"/>
          <w:szCs w:val="22"/>
        </w:rPr>
      </w:pPr>
      <w:r w:rsidRPr="00292154">
        <w:rPr>
          <w:rFonts w:ascii="Arial" w:hAnsi="Arial"/>
          <w:b w:val="0"/>
          <w:sz w:val="22"/>
          <w:szCs w:val="22"/>
        </w:rPr>
        <w:t>The rights and obligations arising from this Framework Agreement may not be transferred to a third party without the prior written consent of the other Party.</w:t>
      </w:r>
    </w:p>
    <w:p w:rsidR="00605EE3" w:rsidRPr="00292154" w:rsidRDefault="00EA01CC" w:rsidP="008007F1">
      <w:pPr>
        <w:pStyle w:val="Prohlen"/>
        <w:widowControl/>
        <w:numPr>
          <w:ilvl w:val="1"/>
          <w:numId w:val="13"/>
        </w:numPr>
        <w:spacing w:after="120" w:line="276" w:lineRule="auto"/>
        <w:ind w:left="426" w:hanging="426"/>
        <w:jc w:val="both"/>
        <w:outlineLvl w:val="0"/>
        <w:rPr>
          <w:rFonts w:ascii="Arial" w:hAnsi="Arial"/>
          <w:b w:val="0"/>
          <w:sz w:val="22"/>
          <w:szCs w:val="22"/>
        </w:rPr>
      </w:pPr>
      <w:r w:rsidRPr="00292154">
        <w:rPr>
          <w:rFonts w:ascii="Arial" w:hAnsi="Arial"/>
          <w:b w:val="0"/>
          <w:sz w:val="22"/>
          <w:szCs w:val="22"/>
        </w:rPr>
        <w:t>This Framework Agreement shall be binding, as the case may be, on the legal successors of the Contracting Parties.</w:t>
      </w:r>
      <w:r w:rsidR="00C5313B" w:rsidRPr="00292154">
        <w:rPr>
          <w:rFonts w:ascii="Arial" w:hAnsi="Arial"/>
          <w:b w:val="0"/>
          <w:sz w:val="22"/>
          <w:szCs w:val="22"/>
        </w:rPr>
        <w:t xml:space="preserve"> </w:t>
      </w:r>
      <w:r w:rsidR="00605EE3" w:rsidRPr="00292154">
        <w:rPr>
          <w:rFonts w:ascii="Arial" w:hAnsi="Arial"/>
          <w:b w:val="0"/>
          <w:sz w:val="22"/>
          <w:szCs w:val="22"/>
        </w:rPr>
        <w:t xml:space="preserve">The Parties </w:t>
      </w:r>
      <w:r w:rsidR="00D15987" w:rsidRPr="00292154">
        <w:rPr>
          <w:rFonts w:ascii="Arial" w:hAnsi="Arial"/>
          <w:b w:val="0"/>
          <w:sz w:val="22"/>
          <w:szCs w:val="22"/>
        </w:rPr>
        <w:t>take into consideration</w:t>
      </w:r>
      <w:r w:rsidR="00605EE3" w:rsidRPr="00292154">
        <w:rPr>
          <w:rFonts w:ascii="Arial" w:hAnsi="Arial"/>
          <w:b w:val="0"/>
          <w:sz w:val="22"/>
          <w:szCs w:val="22"/>
        </w:rPr>
        <w:t xml:space="preserve"> that in accordance with Section 219 (1) (d) of the PPA, this Framework Agreement shall be published in the Register of Contracts pursuant to Act No. 340/2015 Coll., laying down special conditions for the effectiveness of certain contracts, the disclosure of these contracts and the register of contracts (the Register of Contracts Act), as amended. The publication shall be arranged by the Buyer.</w:t>
      </w:r>
    </w:p>
    <w:p w:rsidR="00605EE3" w:rsidRPr="00292154" w:rsidRDefault="00605EE3" w:rsidP="008007F1">
      <w:pPr>
        <w:pStyle w:val="Prohlen"/>
        <w:widowControl/>
        <w:numPr>
          <w:ilvl w:val="1"/>
          <w:numId w:val="13"/>
        </w:numPr>
        <w:spacing w:after="120" w:line="276" w:lineRule="auto"/>
        <w:ind w:left="426" w:hanging="426"/>
        <w:jc w:val="both"/>
        <w:outlineLvl w:val="0"/>
        <w:rPr>
          <w:rFonts w:ascii="Arial" w:hAnsi="Arial" w:cs="Arial"/>
          <w:b w:val="0"/>
          <w:sz w:val="22"/>
          <w:szCs w:val="22"/>
        </w:rPr>
      </w:pPr>
      <w:r w:rsidRPr="00292154">
        <w:rPr>
          <w:rFonts w:ascii="Arial" w:hAnsi="Arial"/>
          <w:b w:val="0"/>
          <w:sz w:val="22"/>
          <w:szCs w:val="22"/>
        </w:rPr>
        <w:t xml:space="preserve">This Framework Agreement is </w:t>
      </w:r>
      <w:r w:rsidR="00526775" w:rsidRPr="00292154">
        <w:rPr>
          <w:rFonts w:ascii="Arial" w:hAnsi="Arial"/>
          <w:b w:val="0"/>
          <w:sz w:val="22"/>
          <w:szCs w:val="22"/>
        </w:rPr>
        <w:t>drawn up</w:t>
      </w:r>
      <w:r w:rsidRPr="00292154">
        <w:rPr>
          <w:rFonts w:ascii="Arial" w:hAnsi="Arial"/>
          <w:b w:val="0"/>
          <w:sz w:val="22"/>
          <w:szCs w:val="22"/>
        </w:rPr>
        <w:t xml:space="preserve"> in </w:t>
      </w:r>
      <w:r w:rsidR="00526775" w:rsidRPr="00292154">
        <w:rPr>
          <w:rFonts w:ascii="Arial" w:hAnsi="Arial"/>
          <w:b w:val="0"/>
          <w:sz w:val="22"/>
          <w:szCs w:val="22"/>
        </w:rPr>
        <w:t>two</w:t>
      </w:r>
      <w:r w:rsidRPr="00292154">
        <w:rPr>
          <w:rFonts w:ascii="Arial" w:hAnsi="Arial"/>
          <w:b w:val="0"/>
          <w:sz w:val="22"/>
          <w:szCs w:val="22"/>
        </w:rPr>
        <w:t xml:space="preserve"> </w:t>
      </w:r>
      <w:r w:rsidR="00526775" w:rsidRPr="00292154">
        <w:rPr>
          <w:rFonts w:ascii="Arial" w:hAnsi="Arial"/>
          <w:b w:val="0"/>
          <w:sz w:val="22"/>
          <w:szCs w:val="22"/>
        </w:rPr>
        <w:t>copies</w:t>
      </w:r>
      <w:r w:rsidRPr="00292154">
        <w:rPr>
          <w:rFonts w:ascii="Arial" w:hAnsi="Arial"/>
          <w:b w:val="0"/>
          <w:sz w:val="22"/>
          <w:szCs w:val="22"/>
        </w:rPr>
        <w:t xml:space="preserve"> in English language, each having the same validity as the original itself. Each Party shall receive one </w:t>
      </w:r>
      <w:r w:rsidR="00526775" w:rsidRPr="00292154">
        <w:rPr>
          <w:rFonts w:ascii="Arial" w:hAnsi="Arial"/>
          <w:b w:val="0"/>
          <w:sz w:val="22"/>
          <w:szCs w:val="22"/>
        </w:rPr>
        <w:t>copy</w:t>
      </w:r>
      <w:r w:rsidRPr="00292154">
        <w:rPr>
          <w:rFonts w:ascii="Arial" w:hAnsi="Arial"/>
          <w:b w:val="0"/>
          <w:sz w:val="22"/>
          <w:szCs w:val="22"/>
        </w:rPr>
        <w:t>.</w:t>
      </w:r>
    </w:p>
    <w:p w:rsidR="00605EE3" w:rsidRPr="00292154" w:rsidRDefault="00605EE3" w:rsidP="008007F1">
      <w:pPr>
        <w:pStyle w:val="Prohlen"/>
        <w:widowControl/>
        <w:numPr>
          <w:ilvl w:val="1"/>
          <w:numId w:val="13"/>
        </w:numPr>
        <w:spacing w:after="120" w:line="276" w:lineRule="auto"/>
        <w:ind w:left="426" w:hanging="426"/>
        <w:jc w:val="both"/>
        <w:outlineLvl w:val="0"/>
        <w:rPr>
          <w:rFonts w:ascii="Arial" w:hAnsi="Arial" w:cs="Arial"/>
          <w:b w:val="0"/>
          <w:sz w:val="22"/>
          <w:szCs w:val="22"/>
        </w:rPr>
      </w:pPr>
      <w:r w:rsidRPr="00292154">
        <w:rPr>
          <w:rFonts w:ascii="Arial" w:hAnsi="Arial"/>
          <w:b w:val="0"/>
          <w:sz w:val="22"/>
          <w:szCs w:val="22"/>
        </w:rPr>
        <w:t>The Parties declare they agree with the content hereof and this Framework Agreement is prepared in a certain and intelligible manner, on the basis of true, free and serious will of the Parties, without any duress on either Party. In witness whereof they append their signatures below.</w:t>
      </w:r>
    </w:p>
    <w:p w:rsidR="009B1ABF" w:rsidRPr="00292154" w:rsidRDefault="009B1ABF" w:rsidP="008007F1">
      <w:pPr>
        <w:pStyle w:val="Prohlen"/>
        <w:widowControl/>
        <w:numPr>
          <w:ilvl w:val="1"/>
          <w:numId w:val="13"/>
        </w:numPr>
        <w:spacing w:after="120" w:line="276" w:lineRule="auto"/>
        <w:ind w:left="426" w:hanging="426"/>
        <w:jc w:val="both"/>
        <w:outlineLvl w:val="0"/>
        <w:rPr>
          <w:rFonts w:ascii="Arial" w:hAnsi="Arial" w:cs="Arial"/>
          <w:b w:val="0"/>
          <w:sz w:val="22"/>
          <w:szCs w:val="22"/>
        </w:rPr>
      </w:pPr>
      <w:r w:rsidRPr="00292154">
        <w:rPr>
          <w:rFonts w:ascii="Arial" w:hAnsi="Arial"/>
          <w:b w:val="0"/>
          <w:sz w:val="22"/>
          <w:szCs w:val="22"/>
        </w:rPr>
        <w:t>The following Annexes form an integral part of this Framework Agreement:</w:t>
      </w:r>
    </w:p>
    <w:p w:rsidR="001B219D" w:rsidRPr="00292154" w:rsidRDefault="009B1ABF" w:rsidP="001B219D">
      <w:pPr>
        <w:pStyle w:val="Prohlen"/>
        <w:widowControl/>
        <w:spacing w:before="240" w:line="276" w:lineRule="auto"/>
        <w:ind w:left="426"/>
        <w:jc w:val="both"/>
        <w:outlineLvl w:val="0"/>
        <w:rPr>
          <w:rFonts w:ascii="Arial" w:hAnsi="Arial" w:cs="Arial"/>
          <w:b w:val="0"/>
          <w:sz w:val="22"/>
          <w:szCs w:val="22"/>
        </w:rPr>
      </w:pPr>
      <w:r w:rsidRPr="00292154">
        <w:rPr>
          <w:rFonts w:ascii="Arial" w:hAnsi="Arial"/>
          <w:b w:val="0"/>
          <w:sz w:val="22"/>
          <w:szCs w:val="22"/>
        </w:rPr>
        <w:t xml:space="preserve">Annex No. 1 – Technical specification </w:t>
      </w:r>
    </w:p>
    <w:p w:rsidR="00EA01CC" w:rsidRPr="00292154" w:rsidRDefault="001B219D" w:rsidP="001B219D">
      <w:pPr>
        <w:pStyle w:val="Prohlen"/>
        <w:widowControl/>
        <w:spacing w:line="276" w:lineRule="auto"/>
        <w:ind w:left="426"/>
        <w:jc w:val="both"/>
        <w:outlineLvl w:val="0"/>
        <w:rPr>
          <w:rFonts w:ascii="Arial" w:hAnsi="Arial"/>
          <w:b w:val="0"/>
          <w:sz w:val="22"/>
          <w:szCs w:val="22"/>
        </w:rPr>
      </w:pPr>
      <w:r w:rsidRPr="00292154">
        <w:rPr>
          <w:rFonts w:ascii="Arial" w:hAnsi="Arial"/>
          <w:b w:val="0"/>
          <w:sz w:val="22"/>
          <w:szCs w:val="22"/>
        </w:rPr>
        <w:t xml:space="preserve">Annex No. 2 – </w:t>
      </w:r>
      <w:r w:rsidR="00EA01CC" w:rsidRPr="00292154">
        <w:rPr>
          <w:rFonts w:ascii="Arial" w:hAnsi="Arial"/>
          <w:b w:val="0"/>
          <w:sz w:val="22"/>
          <w:szCs w:val="22"/>
        </w:rPr>
        <w:t>Prices</w:t>
      </w:r>
      <w:r w:rsidR="0071437E" w:rsidRPr="00292154">
        <w:rPr>
          <w:rFonts w:ascii="Arial" w:hAnsi="Arial"/>
          <w:b w:val="0"/>
          <w:sz w:val="22"/>
          <w:szCs w:val="22"/>
        </w:rPr>
        <w:t xml:space="preserve"> </w:t>
      </w:r>
      <w:r w:rsidR="0071437E" w:rsidRPr="00292154">
        <w:rPr>
          <w:rFonts w:ascii="Arial" w:hAnsi="Arial"/>
          <w:bCs/>
          <w:sz w:val="22"/>
          <w:szCs w:val="18"/>
          <w:highlight w:val="yellow"/>
        </w:rPr>
        <w:t>[the Contractor shall fill in the requested part</w:t>
      </w:r>
      <w:r w:rsidR="003F0B56" w:rsidRPr="00292154">
        <w:rPr>
          <w:rFonts w:ascii="Arial" w:hAnsi="Arial"/>
          <w:bCs/>
          <w:sz w:val="22"/>
          <w:szCs w:val="18"/>
          <w:highlight w:val="yellow"/>
        </w:rPr>
        <w:t>s</w:t>
      </w:r>
      <w:r w:rsidR="0071437E" w:rsidRPr="00292154">
        <w:rPr>
          <w:rFonts w:ascii="Arial" w:hAnsi="Arial"/>
          <w:bCs/>
          <w:sz w:val="22"/>
          <w:szCs w:val="18"/>
          <w:highlight w:val="yellow"/>
        </w:rPr>
        <w:t xml:space="preserve"> of the </w:t>
      </w:r>
      <w:r w:rsidR="003F0B56" w:rsidRPr="00292154">
        <w:rPr>
          <w:rFonts w:ascii="Arial" w:hAnsi="Arial"/>
          <w:bCs/>
          <w:sz w:val="22"/>
          <w:szCs w:val="18"/>
          <w:highlight w:val="yellow"/>
        </w:rPr>
        <w:t>a</w:t>
      </w:r>
      <w:r w:rsidR="0071437E" w:rsidRPr="00292154">
        <w:rPr>
          <w:rFonts w:ascii="Arial" w:hAnsi="Arial"/>
          <w:bCs/>
          <w:sz w:val="22"/>
          <w:szCs w:val="18"/>
          <w:highlight w:val="yellow"/>
        </w:rPr>
        <w:t>nnex</w:t>
      </w:r>
      <w:r w:rsidR="003F0B56" w:rsidRPr="00292154">
        <w:rPr>
          <w:rFonts w:ascii="Arial" w:hAnsi="Arial"/>
          <w:bCs/>
          <w:sz w:val="22"/>
          <w:szCs w:val="18"/>
          <w:highlight w:val="yellow"/>
        </w:rPr>
        <w:t xml:space="preserve"> in accordance with the instructions stated in the annex and the Tender Documentation</w:t>
      </w:r>
      <w:r w:rsidR="0071437E" w:rsidRPr="00292154">
        <w:rPr>
          <w:rFonts w:ascii="Arial" w:hAnsi="Arial"/>
          <w:bCs/>
          <w:sz w:val="22"/>
          <w:szCs w:val="18"/>
          <w:highlight w:val="yellow"/>
        </w:rPr>
        <w:t>, please note there are several sheets</w:t>
      </w:r>
      <w:r w:rsidR="003F0B56" w:rsidRPr="00292154">
        <w:rPr>
          <w:rFonts w:ascii="Arial" w:hAnsi="Arial"/>
          <w:bCs/>
          <w:sz w:val="22"/>
          <w:szCs w:val="18"/>
          <w:highlight w:val="yellow"/>
        </w:rPr>
        <w:t xml:space="preserve"> in the annex</w:t>
      </w:r>
      <w:r w:rsidR="0071437E" w:rsidRPr="00292154">
        <w:rPr>
          <w:rFonts w:ascii="Arial" w:hAnsi="Arial"/>
          <w:bCs/>
          <w:sz w:val="22"/>
          <w:szCs w:val="18"/>
          <w:highlight w:val="yellow"/>
        </w:rPr>
        <w:t xml:space="preserve">. The first and the last sheet shall be removed before the </w:t>
      </w:r>
      <w:r w:rsidR="00B44412" w:rsidRPr="00292154">
        <w:rPr>
          <w:rFonts w:ascii="Arial" w:hAnsi="Arial"/>
          <w:bCs/>
          <w:sz w:val="22"/>
          <w:szCs w:val="18"/>
          <w:highlight w:val="yellow"/>
        </w:rPr>
        <w:t xml:space="preserve">final </w:t>
      </w:r>
      <w:r w:rsidR="0071437E" w:rsidRPr="00292154">
        <w:rPr>
          <w:rFonts w:ascii="Arial" w:hAnsi="Arial"/>
          <w:bCs/>
          <w:sz w:val="22"/>
          <w:szCs w:val="18"/>
          <w:highlight w:val="yellow"/>
        </w:rPr>
        <w:t>contract conclusion since it serves only for purpose of tenders evaluation]</w:t>
      </w:r>
    </w:p>
    <w:p w:rsidR="001B219D" w:rsidRPr="00292154" w:rsidDel="00E966F8" w:rsidRDefault="00EA01CC" w:rsidP="001B219D">
      <w:pPr>
        <w:pStyle w:val="Prohlen"/>
        <w:widowControl/>
        <w:spacing w:line="276" w:lineRule="auto"/>
        <w:ind w:left="426"/>
        <w:jc w:val="both"/>
        <w:outlineLvl w:val="0"/>
        <w:rPr>
          <w:del w:id="20" w:author="Krizova Eva" w:date="2021-01-26T10:03:00Z"/>
          <w:rFonts w:ascii="Arial" w:hAnsi="Arial" w:cs="Arial"/>
          <w:b w:val="0"/>
          <w:sz w:val="22"/>
          <w:szCs w:val="22"/>
        </w:rPr>
      </w:pPr>
      <w:del w:id="21" w:author="Krizova Eva" w:date="2021-01-26T10:03:00Z">
        <w:r w:rsidRPr="00292154" w:rsidDel="00E966F8">
          <w:rPr>
            <w:rFonts w:ascii="Arial" w:hAnsi="Arial"/>
            <w:b w:val="0"/>
            <w:sz w:val="22"/>
            <w:szCs w:val="22"/>
          </w:rPr>
          <w:delText xml:space="preserve">Annex No. 3 - </w:delText>
        </w:r>
        <w:r w:rsidR="001B219D" w:rsidRPr="00292154" w:rsidDel="00E966F8">
          <w:rPr>
            <w:rFonts w:ascii="Arial" w:hAnsi="Arial"/>
            <w:b w:val="0"/>
            <w:sz w:val="22"/>
            <w:szCs w:val="22"/>
          </w:rPr>
          <w:delText xml:space="preserve">Security </w:delText>
        </w:r>
        <w:r w:rsidR="00C04456" w:rsidRPr="00292154" w:rsidDel="00E966F8">
          <w:rPr>
            <w:rFonts w:ascii="Arial" w:hAnsi="Arial"/>
            <w:b w:val="0"/>
            <w:sz w:val="22"/>
            <w:szCs w:val="22"/>
          </w:rPr>
          <w:delText>A</w:delText>
        </w:r>
        <w:r w:rsidR="001B219D" w:rsidRPr="00292154" w:rsidDel="00E966F8">
          <w:rPr>
            <w:rFonts w:ascii="Arial" w:hAnsi="Arial"/>
            <w:b w:val="0"/>
            <w:sz w:val="22"/>
            <w:szCs w:val="22"/>
          </w:rPr>
          <w:delText>udit</w:delText>
        </w:r>
        <w:r w:rsidR="00C04456" w:rsidRPr="00292154" w:rsidDel="00E966F8">
          <w:rPr>
            <w:rFonts w:ascii="Arial" w:hAnsi="Arial"/>
            <w:b w:val="0"/>
            <w:sz w:val="22"/>
            <w:szCs w:val="22"/>
          </w:rPr>
          <w:delText xml:space="preserve"> Requirements</w:delText>
        </w:r>
      </w:del>
    </w:p>
    <w:p w:rsidR="00C80A0D" w:rsidRPr="00292154" w:rsidRDefault="00C80A0D" w:rsidP="001B219D">
      <w:pPr>
        <w:pStyle w:val="Prohlen"/>
        <w:widowControl/>
        <w:spacing w:line="276" w:lineRule="auto"/>
        <w:ind w:left="426"/>
        <w:jc w:val="both"/>
        <w:outlineLvl w:val="0"/>
        <w:rPr>
          <w:rFonts w:ascii="Arial" w:hAnsi="Arial" w:cs="Arial"/>
          <w:b w:val="0"/>
          <w:sz w:val="22"/>
          <w:szCs w:val="22"/>
        </w:rPr>
      </w:pPr>
    </w:p>
    <w:p w:rsidR="00CA5B85" w:rsidRPr="00292154" w:rsidRDefault="00E62524" w:rsidP="00CA5B85">
      <w:pPr>
        <w:pStyle w:val="Odstavecseseznamem"/>
        <w:tabs>
          <w:tab w:val="right" w:pos="4820"/>
        </w:tabs>
        <w:spacing w:after="120"/>
        <w:ind w:left="426" w:hanging="426"/>
        <w:contextualSpacing w:val="0"/>
        <w:rPr>
          <w:rFonts w:ascii="Arial" w:hAnsi="Arial" w:cs="Arial"/>
        </w:rPr>
      </w:pPr>
      <w:r w:rsidRPr="00292154">
        <w:rPr>
          <w:rFonts w:ascii="Arial" w:hAnsi="Arial"/>
        </w:rPr>
        <w:t>For</w:t>
      </w:r>
      <w:r w:rsidR="00CA5B85" w:rsidRPr="00292154">
        <w:rPr>
          <w:rFonts w:ascii="Arial" w:hAnsi="Arial"/>
        </w:rPr>
        <w:t xml:space="preserve"> the Buyer:</w:t>
      </w:r>
      <w:r w:rsidR="00CA5B85" w:rsidRPr="00292154">
        <w:rPr>
          <w:rFonts w:ascii="Arial" w:hAnsi="Arial"/>
        </w:rPr>
        <w:tab/>
      </w:r>
      <w:r w:rsidR="00CA5B85" w:rsidRPr="00292154">
        <w:rPr>
          <w:rFonts w:ascii="Arial" w:hAnsi="Arial"/>
        </w:rPr>
        <w:tab/>
      </w:r>
      <w:r w:rsidRPr="00292154">
        <w:rPr>
          <w:rFonts w:ascii="Arial" w:hAnsi="Arial"/>
        </w:rPr>
        <w:t>For</w:t>
      </w:r>
      <w:r w:rsidR="00CA5B85" w:rsidRPr="00292154">
        <w:rPr>
          <w:rFonts w:ascii="Arial" w:hAnsi="Arial"/>
        </w:rPr>
        <w:t xml:space="preserve"> the Seller:</w:t>
      </w:r>
    </w:p>
    <w:p w:rsidR="00CA5B85" w:rsidRPr="00292154" w:rsidRDefault="00CA5B85" w:rsidP="00CA5B85">
      <w:pPr>
        <w:tabs>
          <w:tab w:val="right" w:pos="4820"/>
        </w:tabs>
        <w:spacing w:after="120"/>
        <w:rPr>
          <w:rFonts w:ascii="Arial" w:hAnsi="Arial" w:cs="Arial"/>
        </w:rPr>
      </w:pPr>
      <w:r w:rsidRPr="00292154">
        <w:rPr>
          <w:rFonts w:ascii="Arial" w:hAnsi="Arial"/>
        </w:rPr>
        <w:t>In Prague, on ................</w:t>
      </w:r>
      <w:r w:rsidRPr="00292154">
        <w:rPr>
          <w:rFonts w:ascii="Arial" w:hAnsi="Arial"/>
        </w:rPr>
        <w:tab/>
      </w:r>
      <w:r w:rsidRPr="00292154">
        <w:rPr>
          <w:rFonts w:ascii="Arial" w:hAnsi="Arial"/>
        </w:rPr>
        <w:tab/>
        <w:t>In …………..</w:t>
      </w:r>
      <w:r w:rsidRPr="00292154">
        <w:rPr>
          <w:rFonts w:ascii="Arial" w:hAnsi="Arial"/>
          <w:b/>
        </w:rPr>
        <w:t xml:space="preserve"> </w:t>
      </w:r>
      <w:r w:rsidRPr="00292154">
        <w:rPr>
          <w:rFonts w:ascii="Arial" w:hAnsi="Arial"/>
        </w:rPr>
        <w:t>On ……………….</w:t>
      </w:r>
    </w:p>
    <w:p w:rsidR="00CA5B85" w:rsidRPr="00292154" w:rsidRDefault="00CA5B85" w:rsidP="00CA5B85">
      <w:pPr>
        <w:tabs>
          <w:tab w:val="right" w:pos="4820"/>
        </w:tabs>
        <w:spacing w:after="120"/>
        <w:rPr>
          <w:rFonts w:ascii="Arial" w:hAnsi="Arial" w:cs="Arial"/>
        </w:rPr>
      </w:pPr>
    </w:p>
    <w:p w:rsidR="00CA5B85" w:rsidRPr="00292154" w:rsidRDefault="00CA5B85" w:rsidP="00CA5B85">
      <w:pPr>
        <w:tabs>
          <w:tab w:val="right" w:pos="4820"/>
        </w:tabs>
        <w:spacing w:after="120"/>
        <w:rPr>
          <w:rFonts w:ascii="Arial" w:hAnsi="Arial" w:cs="Arial"/>
        </w:rPr>
      </w:pPr>
      <w:r w:rsidRPr="00292154">
        <w:rPr>
          <w:rFonts w:ascii="Arial" w:hAnsi="Arial"/>
        </w:rPr>
        <w:t xml:space="preserve">___________________________ </w:t>
      </w:r>
      <w:r w:rsidRPr="00292154">
        <w:rPr>
          <w:rFonts w:ascii="Arial" w:hAnsi="Arial"/>
        </w:rPr>
        <w:tab/>
      </w:r>
      <w:r w:rsidRPr="00292154">
        <w:rPr>
          <w:rFonts w:ascii="Arial" w:hAnsi="Arial"/>
        </w:rPr>
        <w:tab/>
        <w:t>___________________________</w:t>
      </w:r>
    </w:p>
    <w:p w:rsidR="00CA5B85" w:rsidRPr="00292154" w:rsidRDefault="00CA5B85" w:rsidP="00CA5B85">
      <w:pPr>
        <w:tabs>
          <w:tab w:val="right" w:pos="4820"/>
        </w:tabs>
        <w:spacing w:after="120"/>
        <w:rPr>
          <w:rFonts w:ascii="Arial" w:hAnsi="Arial" w:cs="Arial"/>
          <w:b/>
        </w:rPr>
      </w:pPr>
      <w:r w:rsidRPr="00292154">
        <w:rPr>
          <w:rFonts w:ascii="Arial" w:hAnsi="Arial"/>
          <w:b/>
        </w:rPr>
        <w:t>Tomáš Hebelka, MSc</w:t>
      </w:r>
      <w:r w:rsidRPr="00292154">
        <w:rPr>
          <w:rFonts w:ascii="Arial" w:hAnsi="Arial"/>
          <w:b/>
        </w:rPr>
        <w:tab/>
      </w:r>
      <w:r w:rsidRPr="00292154">
        <w:rPr>
          <w:rFonts w:ascii="Arial" w:hAnsi="Arial"/>
          <w:b/>
        </w:rPr>
        <w:tab/>
      </w:r>
      <w:r w:rsidRPr="00292154">
        <w:rPr>
          <w:rFonts w:ascii="Arial" w:hAnsi="Arial"/>
          <w:b/>
          <w:highlight w:val="yellow"/>
        </w:rPr>
        <w:t>[•]</w:t>
      </w:r>
    </w:p>
    <w:p w:rsidR="00CA5B85" w:rsidRPr="00292154" w:rsidRDefault="000938B7" w:rsidP="00CA5B85">
      <w:pPr>
        <w:tabs>
          <w:tab w:val="right" w:pos="4820"/>
        </w:tabs>
        <w:spacing w:after="120"/>
        <w:rPr>
          <w:rFonts w:ascii="Arial" w:hAnsi="Arial" w:cs="Arial"/>
        </w:rPr>
      </w:pPr>
      <w:r w:rsidRPr="00292154">
        <w:rPr>
          <w:rFonts w:ascii="Arial" w:hAnsi="Arial"/>
        </w:rPr>
        <w:t>Chief Executive Officer</w:t>
      </w:r>
      <w:r w:rsidR="00CA5B85" w:rsidRPr="00292154">
        <w:rPr>
          <w:rFonts w:ascii="Arial" w:hAnsi="Arial"/>
          <w:b/>
        </w:rPr>
        <w:tab/>
      </w:r>
      <w:r w:rsidR="00CA5B85" w:rsidRPr="00292154">
        <w:rPr>
          <w:rFonts w:ascii="Arial" w:hAnsi="Arial"/>
          <w:b/>
        </w:rPr>
        <w:tab/>
      </w:r>
      <w:r w:rsidR="00CA5B85" w:rsidRPr="00292154">
        <w:rPr>
          <w:rFonts w:ascii="Arial" w:hAnsi="Arial"/>
          <w:b/>
          <w:highlight w:val="yellow"/>
        </w:rPr>
        <w:t>[•]</w:t>
      </w:r>
    </w:p>
    <w:p w:rsidR="009A5597" w:rsidRPr="00292154" w:rsidRDefault="00CA5B85" w:rsidP="00AD7B63">
      <w:pPr>
        <w:tabs>
          <w:tab w:val="right" w:pos="4820"/>
        </w:tabs>
        <w:spacing w:after="120"/>
      </w:pPr>
      <w:r w:rsidRPr="00292154">
        <w:rPr>
          <w:rFonts w:ascii="Arial" w:hAnsi="Arial"/>
        </w:rPr>
        <w:t>STÁTNÍ TISKÁRNA CENIN, státní podnik</w:t>
      </w:r>
      <w:r w:rsidRPr="00292154">
        <w:rPr>
          <w:rFonts w:ascii="Arial" w:hAnsi="Arial"/>
        </w:rPr>
        <w:tab/>
      </w:r>
      <w:r w:rsidRPr="00292154">
        <w:rPr>
          <w:rFonts w:ascii="Arial" w:hAnsi="Arial"/>
        </w:rPr>
        <w:tab/>
      </w:r>
      <w:r w:rsidRPr="00292154">
        <w:rPr>
          <w:rFonts w:ascii="Arial" w:hAnsi="Arial"/>
          <w:b/>
          <w:highlight w:val="yellow"/>
        </w:rPr>
        <w:t>[•]</w:t>
      </w:r>
    </w:p>
    <w:sectPr w:rsidR="009A5597" w:rsidRPr="00292154" w:rsidSect="00C91D54">
      <w:headerReference w:type="default" r:id="rId14"/>
      <w:footerReference w:type="default" r:id="rId15"/>
      <w:head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5F25" w:rsidRDefault="002B5F25" w:rsidP="00C91D54">
      <w:pPr>
        <w:spacing w:after="0" w:line="240" w:lineRule="auto"/>
      </w:pPr>
      <w:r>
        <w:separator/>
      </w:r>
    </w:p>
  </w:endnote>
  <w:endnote w:type="continuationSeparator" w:id="0">
    <w:p w:rsidR="002B5F25" w:rsidRDefault="002B5F25" w:rsidP="00C91D54">
      <w:pPr>
        <w:spacing w:after="0" w:line="240" w:lineRule="auto"/>
      </w:pPr>
      <w:r>
        <w:continuationSeparator/>
      </w:r>
    </w:p>
  </w:endnote>
  <w:endnote w:type="continuationNotice" w:id="1">
    <w:p w:rsidR="002B5F25" w:rsidRDefault="002B5F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Univers">
    <w:altName w:val="Arial"/>
    <w:charset w:val="00"/>
    <w:family w:val="swiss"/>
    <w:pitch w:val="variable"/>
    <w:sig w:usb0="80000287" w:usb1="00000000" w:usb2="00000000" w:usb3="00000000" w:csb0="0000000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1236315813"/>
      <w:docPartObj>
        <w:docPartGallery w:val="Page Numbers (Bottom of Page)"/>
        <w:docPartUnique/>
      </w:docPartObj>
    </w:sdtPr>
    <w:sdtEndPr/>
    <w:sdtContent>
      <w:sdt>
        <w:sdtPr>
          <w:rPr>
            <w:rFonts w:ascii="Arial" w:hAnsi="Arial" w:cs="Arial"/>
            <w:sz w:val="20"/>
            <w:szCs w:val="20"/>
          </w:rPr>
          <w:id w:val="860082579"/>
          <w:docPartObj>
            <w:docPartGallery w:val="Page Numbers (Top of Page)"/>
            <w:docPartUnique/>
          </w:docPartObj>
        </w:sdtPr>
        <w:sdtEndPr/>
        <w:sdtContent>
          <w:p w:rsidR="00DF38DD" w:rsidRDefault="00DF38DD" w:rsidP="00DB5F4E">
            <w:pPr>
              <w:pStyle w:val="Zpat"/>
              <w:jc w:val="right"/>
              <w:rPr>
                <w:rFonts w:ascii="Arial" w:hAnsi="Arial" w:cs="Arial"/>
                <w:sz w:val="20"/>
                <w:szCs w:val="20"/>
              </w:rPr>
            </w:pPr>
          </w:p>
          <w:p w:rsidR="00DF38DD" w:rsidRDefault="00DF38DD" w:rsidP="00DB5F4E">
            <w:pPr>
              <w:pStyle w:val="Zpat"/>
              <w:jc w:val="right"/>
              <w:rPr>
                <w:rFonts w:ascii="Arial" w:hAnsi="Arial" w:cs="Arial"/>
                <w:sz w:val="20"/>
                <w:szCs w:val="20"/>
              </w:rPr>
            </w:pPr>
          </w:p>
          <w:p w:rsidR="00DF38DD" w:rsidRPr="00DB5F4E" w:rsidRDefault="00DF38DD" w:rsidP="00DB5F4E">
            <w:pPr>
              <w:pStyle w:val="Zpat"/>
              <w:jc w:val="right"/>
              <w:rPr>
                <w:rFonts w:ascii="Arial" w:hAnsi="Arial" w:cs="Arial"/>
                <w:sz w:val="20"/>
                <w:szCs w:val="20"/>
              </w:rPr>
            </w:pPr>
            <w:r>
              <w:rPr>
                <w:rFonts w:ascii="Arial" w:hAnsi="Arial"/>
                <w:sz w:val="20"/>
                <w:szCs w:val="20"/>
              </w:rPr>
              <w:t xml:space="preserve">Page </w:t>
            </w:r>
            <w:r w:rsidRPr="000F6F8B">
              <w:rPr>
                <w:rFonts w:ascii="Arial" w:hAnsi="Arial" w:cs="Arial"/>
                <w:b/>
                <w:bCs/>
                <w:sz w:val="20"/>
                <w:szCs w:val="20"/>
              </w:rPr>
              <w:fldChar w:fldCharType="begin"/>
            </w:r>
            <w:r w:rsidRPr="000F6F8B">
              <w:rPr>
                <w:rFonts w:ascii="Arial" w:hAnsi="Arial" w:cs="Arial"/>
                <w:b/>
                <w:bCs/>
                <w:sz w:val="20"/>
                <w:szCs w:val="20"/>
              </w:rPr>
              <w:instrText>PAGE</w:instrText>
            </w:r>
            <w:r w:rsidRPr="000F6F8B">
              <w:rPr>
                <w:rFonts w:ascii="Arial" w:hAnsi="Arial" w:cs="Arial"/>
                <w:b/>
                <w:bCs/>
                <w:sz w:val="20"/>
                <w:szCs w:val="20"/>
              </w:rPr>
              <w:fldChar w:fldCharType="separate"/>
            </w:r>
            <w:r w:rsidR="00E44887">
              <w:rPr>
                <w:rFonts w:ascii="Arial" w:hAnsi="Arial" w:cs="Arial"/>
                <w:b/>
                <w:bCs/>
                <w:noProof/>
                <w:sz w:val="20"/>
                <w:szCs w:val="20"/>
              </w:rPr>
              <w:t>19</w:t>
            </w:r>
            <w:r w:rsidRPr="000F6F8B">
              <w:rPr>
                <w:rFonts w:ascii="Arial" w:hAnsi="Arial" w:cs="Arial"/>
                <w:b/>
                <w:bCs/>
                <w:sz w:val="20"/>
                <w:szCs w:val="20"/>
              </w:rPr>
              <w:fldChar w:fldCharType="end"/>
            </w:r>
            <w:r>
              <w:rPr>
                <w:rFonts w:ascii="Arial" w:hAnsi="Arial"/>
                <w:sz w:val="20"/>
                <w:szCs w:val="20"/>
              </w:rPr>
              <w:t xml:space="preserve"> of </w:t>
            </w:r>
            <w:r w:rsidRPr="000F6F8B">
              <w:rPr>
                <w:rFonts w:ascii="Arial" w:hAnsi="Arial" w:cs="Arial"/>
                <w:b/>
                <w:bCs/>
                <w:sz w:val="20"/>
                <w:szCs w:val="20"/>
              </w:rPr>
              <w:fldChar w:fldCharType="begin"/>
            </w:r>
            <w:r w:rsidRPr="000F6F8B">
              <w:rPr>
                <w:rFonts w:ascii="Arial" w:hAnsi="Arial" w:cs="Arial"/>
                <w:b/>
                <w:bCs/>
                <w:sz w:val="20"/>
                <w:szCs w:val="20"/>
              </w:rPr>
              <w:instrText>NUMPAGES</w:instrText>
            </w:r>
            <w:r w:rsidRPr="000F6F8B">
              <w:rPr>
                <w:rFonts w:ascii="Arial" w:hAnsi="Arial" w:cs="Arial"/>
                <w:b/>
                <w:bCs/>
                <w:sz w:val="20"/>
                <w:szCs w:val="20"/>
              </w:rPr>
              <w:fldChar w:fldCharType="separate"/>
            </w:r>
            <w:r w:rsidR="00E44887">
              <w:rPr>
                <w:rFonts w:ascii="Arial" w:hAnsi="Arial" w:cs="Arial"/>
                <w:b/>
                <w:bCs/>
                <w:noProof/>
                <w:sz w:val="20"/>
                <w:szCs w:val="20"/>
              </w:rPr>
              <w:t>22</w:t>
            </w:r>
            <w:r w:rsidRPr="000F6F8B">
              <w:rPr>
                <w:rFonts w:ascii="Arial" w:hAnsi="Arial" w:cs="Arial"/>
                <w:b/>
                <w:bCs/>
                <w:sz w:val="20"/>
                <w:szCs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5F25" w:rsidRDefault="002B5F25" w:rsidP="00C91D54">
      <w:pPr>
        <w:spacing w:after="0" w:line="240" w:lineRule="auto"/>
      </w:pPr>
      <w:r>
        <w:separator/>
      </w:r>
    </w:p>
  </w:footnote>
  <w:footnote w:type="continuationSeparator" w:id="0">
    <w:p w:rsidR="002B5F25" w:rsidRDefault="002B5F25" w:rsidP="00C91D54">
      <w:pPr>
        <w:spacing w:after="0" w:line="240" w:lineRule="auto"/>
      </w:pPr>
      <w:r>
        <w:continuationSeparator/>
      </w:r>
    </w:p>
  </w:footnote>
  <w:footnote w:type="continuationNotice" w:id="1">
    <w:p w:rsidR="002B5F25" w:rsidRDefault="002B5F2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38DD" w:rsidRDefault="00DF38DD">
    <w:pPr>
      <w:pStyle w:val="Zhlav"/>
    </w:pPr>
  </w:p>
  <w:p w:rsidR="00DF38DD" w:rsidRDefault="00DF38DD">
    <w:pPr>
      <w:pStyle w:val="Zhlav"/>
    </w:pPr>
  </w:p>
  <w:p w:rsidR="00DF38DD" w:rsidRDefault="00DF38DD">
    <w:pPr>
      <w:pStyle w:val="Zhlav"/>
    </w:pPr>
  </w:p>
  <w:p w:rsidR="00DF38DD" w:rsidRDefault="00DF38D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38DD" w:rsidRDefault="00DF38DD" w:rsidP="00717709">
    <w:pPr>
      <w:pStyle w:val="Zhlav"/>
    </w:pPr>
  </w:p>
  <w:p w:rsidR="00DF38DD" w:rsidRDefault="00DF38DD" w:rsidP="00717709">
    <w:pPr>
      <w:pStyle w:val="Zhlav"/>
    </w:pPr>
  </w:p>
  <w:p w:rsidR="00DF38DD" w:rsidRDefault="00DF38DD" w:rsidP="00717709">
    <w:pPr>
      <w:pStyle w:val="Zhlav"/>
    </w:pPr>
  </w:p>
  <w:p w:rsidR="00DF38DD" w:rsidRPr="00717709" w:rsidRDefault="00DF38DD" w:rsidP="0071770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4F22DEE"/>
    <w:name w:val="WW8Num17"/>
    <w:lvl w:ilvl="0">
      <w:start w:val="1"/>
      <w:numFmt w:val="decimal"/>
      <w:lvlText w:val="%1."/>
      <w:lvlJc w:val="left"/>
      <w:pPr>
        <w:tabs>
          <w:tab w:val="num" w:pos="360"/>
        </w:tabs>
        <w:ind w:left="360" w:hanging="360"/>
      </w:pPr>
      <w:rPr>
        <w:rFonts w:hint="default"/>
        <w:color w:val="auto"/>
      </w:rPr>
    </w:lvl>
  </w:abstractNum>
  <w:abstractNum w:abstractNumId="1">
    <w:nsid w:val="04FC6EF9"/>
    <w:multiLevelType w:val="hybridMultilevel"/>
    <w:tmpl w:val="8D8A8AB2"/>
    <w:lvl w:ilvl="0" w:tplc="A22294F2">
      <w:start w:val="1"/>
      <w:numFmt w:val="decimal"/>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
    <w:nsid w:val="0F7063AB"/>
    <w:multiLevelType w:val="hybridMultilevel"/>
    <w:tmpl w:val="9A146C7C"/>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490A7DDC">
      <w:start w:val="1"/>
      <w:numFmt w:val="lowerRoman"/>
      <w:lvlText w:val="%3."/>
      <w:lvlJc w:val="right"/>
      <w:pPr>
        <w:ind w:left="2865" w:hanging="180"/>
      </w:pPr>
      <w:rPr>
        <w:b w:val="0"/>
        <w:bCs/>
      </w:r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
    <w:nsid w:val="0FE1631F"/>
    <w:multiLevelType w:val="hybridMultilevel"/>
    <w:tmpl w:val="B01A842C"/>
    <w:lvl w:ilvl="0" w:tplc="F36C036E">
      <w:start w:val="1"/>
      <w:numFmt w:val="decimal"/>
      <w:lvlText w:val="%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72E7B8B"/>
    <w:multiLevelType w:val="hybridMultilevel"/>
    <w:tmpl w:val="0A024AA2"/>
    <w:lvl w:ilvl="0" w:tplc="7C0A1770">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8633247"/>
    <w:multiLevelType w:val="multilevel"/>
    <w:tmpl w:val="88FE071A"/>
    <w:lvl w:ilvl="0">
      <w:start w:val="1"/>
      <w:numFmt w:val="upperRoman"/>
      <w:lvlText w:val="%1."/>
      <w:lvlJc w:val="right"/>
      <w:pPr>
        <w:tabs>
          <w:tab w:val="num" w:pos="705"/>
        </w:tabs>
        <w:ind w:left="705" w:hanging="705"/>
      </w:pPr>
      <w:rPr>
        <w:rFonts w:hint="default"/>
      </w:rPr>
    </w:lvl>
    <w:lvl w:ilvl="1">
      <w:start w:val="2"/>
      <w:numFmt w:val="decimal"/>
      <w:lvlText w:val="%2."/>
      <w:lvlJc w:val="left"/>
      <w:pPr>
        <w:tabs>
          <w:tab w:val="num" w:pos="705"/>
        </w:tabs>
        <w:ind w:left="705" w:hanging="705"/>
      </w:pPr>
      <w:rPr>
        <w:rFonts w:hint="default"/>
        <w:b w:val="0"/>
        <w:color w:val="auto"/>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18BC0909"/>
    <w:multiLevelType w:val="hybridMultilevel"/>
    <w:tmpl w:val="FC90C55E"/>
    <w:lvl w:ilvl="0" w:tplc="E9B43A04">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1C7D1E0D"/>
    <w:multiLevelType w:val="hybridMultilevel"/>
    <w:tmpl w:val="0610FFF0"/>
    <w:lvl w:ilvl="0" w:tplc="0405000F">
      <w:start w:val="1"/>
      <w:numFmt w:val="decimal"/>
      <w:lvlText w:val="%1."/>
      <w:lvlJc w:val="left"/>
      <w:pPr>
        <w:ind w:left="720" w:hanging="360"/>
      </w:pPr>
      <w:rPr>
        <w:rFonts w:hint="default"/>
      </w:rPr>
    </w:lvl>
    <w:lvl w:ilvl="1" w:tplc="52AC16EC">
      <w:start w:val="1"/>
      <w:numFmt w:val="decimal"/>
      <w:lvlText w:val="%2."/>
      <w:lvlJc w:val="left"/>
      <w:pPr>
        <w:ind w:left="1440" w:hanging="360"/>
      </w:pPr>
      <w:rPr>
        <w:b w:val="0"/>
        <w:sz w:val="22"/>
        <w:szCs w:val="22"/>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9">
    <w:nsid w:val="1E920B8C"/>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23287B13"/>
    <w:multiLevelType w:val="hybridMultilevel"/>
    <w:tmpl w:val="E03E6E62"/>
    <w:lvl w:ilvl="0" w:tplc="0E6484DE">
      <w:start w:val="1"/>
      <w:numFmt w:val="decimal"/>
      <w:lvlText w:val="%1."/>
      <w:lvlJc w:val="left"/>
      <w:pPr>
        <w:ind w:left="1065" w:hanging="360"/>
      </w:pPr>
      <w:rPr>
        <w:rFonts w:hint="default"/>
        <w:b w:val="0"/>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1">
    <w:nsid w:val="25421BF5"/>
    <w:multiLevelType w:val="hybridMultilevel"/>
    <w:tmpl w:val="11CAD358"/>
    <w:lvl w:ilvl="0" w:tplc="671E785C">
      <w:start w:val="1"/>
      <w:numFmt w:val="decimal"/>
      <w:lvlText w:val="%1."/>
      <w:lvlJc w:val="left"/>
      <w:pPr>
        <w:ind w:left="1065" w:hanging="360"/>
      </w:pPr>
      <w:rPr>
        <w:rFonts w:hint="default"/>
        <w:b w:val="0"/>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2">
    <w:nsid w:val="262A434F"/>
    <w:multiLevelType w:val="hybridMultilevel"/>
    <w:tmpl w:val="EA28C7B2"/>
    <w:lvl w:ilvl="0" w:tplc="1CA2E80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69A1FFD"/>
    <w:multiLevelType w:val="hybridMultilevel"/>
    <w:tmpl w:val="6F22F8D4"/>
    <w:lvl w:ilvl="0" w:tplc="AA9CCE74">
      <w:start w:val="1"/>
      <w:numFmt w:val="decimal"/>
      <w:lvlText w:val="%1."/>
      <w:lvlJc w:val="left"/>
      <w:pPr>
        <w:ind w:left="360" w:hanging="360"/>
      </w:pPr>
      <w:rPr>
        <w:rFonts w:ascii="Arial" w:hAnsi="Arial" w:cs="Arial" w:hint="default"/>
        <w:sz w:val="22"/>
        <w:szCs w:val="22"/>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nsid w:val="28951182"/>
    <w:multiLevelType w:val="multilevel"/>
    <w:tmpl w:val="E7A2C282"/>
    <w:lvl w:ilvl="0">
      <w:start w:val="3"/>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hAnsi="Arial" w:cs="Arial"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2C0A3C12"/>
    <w:multiLevelType w:val="hybridMultilevel"/>
    <w:tmpl w:val="1CC4F0C4"/>
    <w:lvl w:ilvl="0" w:tplc="31E4675A">
      <w:start w:val="5"/>
      <w:numFmt w:val="decimal"/>
      <w:lvlText w:val="%1."/>
      <w:lvlJc w:val="left"/>
      <w:pPr>
        <w:ind w:left="426" w:hanging="360"/>
      </w:pPr>
      <w:rPr>
        <w:rFonts w:ascii="Arial" w:hAnsi="Arial" w:cs="Arial" w:hint="default"/>
      </w:rPr>
    </w:lvl>
    <w:lvl w:ilvl="1" w:tplc="04050019" w:tentative="1">
      <w:start w:val="1"/>
      <w:numFmt w:val="lowerLetter"/>
      <w:lvlText w:val="%2."/>
      <w:lvlJc w:val="left"/>
      <w:pPr>
        <w:ind w:left="801" w:hanging="360"/>
      </w:pPr>
    </w:lvl>
    <w:lvl w:ilvl="2" w:tplc="0405001B" w:tentative="1">
      <w:start w:val="1"/>
      <w:numFmt w:val="lowerRoman"/>
      <w:lvlText w:val="%3."/>
      <w:lvlJc w:val="right"/>
      <w:pPr>
        <w:ind w:left="1521" w:hanging="180"/>
      </w:pPr>
    </w:lvl>
    <w:lvl w:ilvl="3" w:tplc="0405000F" w:tentative="1">
      <w:start w:val="1"/>
      <w:numFmt w:val="decimal"/>
      <w:lvlText w:val="%4."/>
      <w:lvlJc w:val="left"/>
      <w:pPr>
        <w:ind w:left="2241" w:hanging="360"/>
      </w:pPr>
    </w:lvl>
    <w:lvl w:ilvl="4" w:tplc="04050019" w:tentative="1">
      <w:start w:val="1"/>
      <w:numFmt w:val="lowerLetter"/>
      <w:lvlText w:val="%5."/>
      <w:lvlJc w:val="left"/>
      <w:pPr>
        <w:ind w:left="2961" w:hanging="360"/>
      </w:pPr>
    </w:lvl>
    <w:lvl w:ilvl="5" w:tplc="0405001B" w:tentative="1">
      <w:start w:val="1"/>
      <w:numFmt w:val="lowerRoman"/>
      <w:lvlText w:val="%6."/>
      <w:lvlJc w:val="right"/>
      <w:pPr>
        <w:ind w:left="3681" w:hanging="180"/>
      </w:pPr>
    </w:lvl>
    <w:lvl w:ilvl="6" w:tplc="0405000F" w:tentative="1">
      <w:start w:val="1"/>
      <w:numFmt w:val="decimal"/>
      <w:lvlText w:val="%7."/>
      <w:lvlJc w:val="left"/>
      <w:pPr>
        <w:ind w:left="4401" w:hanging="360"/>
      </w:pPr>
    </w:lvl>
    <w:lvl w:ilvl="7" w:tplc="04050019" w:tentative="1">
      <w:start w:val="1"/>
      <w:numFmt w:val="lowerLetter"/>
      <w:lvlText w:val="%8."/>
      <w:lvlJc w:val="left"/>
      <w:pPr>
        <w:ind w:left="5121" w:hanging="360"/>
      </w:pPr>
    </w:lvl>
    <w:lvl w:ilvl="8" w:tplc="0405001B" w:tentative="1">
      <w:start w:val="1"/>
      <w:numFmt w:val="lowerRoman"/>
      <w:lvlText w:val="%9."/>
      <w:lvlJc w:val="right"/>
      <w:pPr>
        <w:ind w:left="5841" w:hanging="180"/>
      </w:pPr>
    </w:lvl>
  </w:abstractNum>
  <w:abstractNum w:abstractNumId="16">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17">
    <w:nsid w:val="345E43DA"/>
    <w:multiLevelType w:val="hybridMultilevel"/>
    <w:tmpl w:val="D0FA965C"/>
    <w:lvl w:ilvl="0" w:tplc="0BA663E6">
      <w:start w:val="1"/>
      <w:numFmt w:val="lowerLetter"/>
      <w:lvlText w:val="(%1)"/>
      <w:lvlJc w:val="left"/>
      <w:pPr>
        <w:ind w:left="800" w:hanging="375"/>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8">
    <w:nsid w:val="35B22020"/>
    <w:multiLevelType w:val="hybridMultilevel"/>
    <w:tmpl w:val="B49EC5CE"/>
    <w:lvl w:ilvl="0" w:tplc="1A8E0E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nsid w:val="36BC0D1B"/>
    <w:multiLevelType w:val="hybridMultilevel"/>
    <w:tmpl w:val="CE3EDC28"/>
    <w:lvl w:ilvl="0" w:tplc="96BAFA7C">
      <w:start w:val="1"/>
      <w:numFmt w:val="decimal"/>
      <w:lvlText w:val="%1."/>
      <w:lvlJc w:val="left"/>
      <w:pPr>
        <w:ind w:left="720" w:hanging="360"/>
      </w:pPr>
      <w:rPr>
        <w:rFonts w:ascii="Arial" w:hAnsi="Arial" w:cs="Arial"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21">
    <w:nsid w:val="3B4C050B"/>
    <w:multiLevelType w:val="hybridMultilevel"/>
    <w:tmpl w:val="8D4AC9A2"/>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2">
    <w:nsid w:val="3C5D0662"/>
    <w:multiLevelType w:val="hybridMultilevel"/>
    <w:tmpl w:val="95464850"/>
    <w:lvl w:ilvl="0" w:tplc="91EA6BD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3F4D31F9"/>
    <w:multiLevelType w:val="hybridMultilevel"/>
    <w:tmpl w:val="D020DF2C"/>
    <w:lvl w:ilvl="0" w:tplc="04050017">
      <w:start w:val="1"/>
      <w:numFmt w:val="lowerLetter"/>
      <w:lvlText w:val="%1)"/>
      <w:lvlJc w:val="left"/>
      <w:pPr>
        <w:ind w:left="1109" w:hanging="360"/>
      </w:pPr>
    </w:lvl>
    <w:lvl w:ilvl="1" w:tplc="04050019">
      <w:start w:val="1"/>
      <w:numFmt w:val="lowerLetter"/>
      <w:lvlText w:val="%2."/>
      <w:lvlJc w:val="left"/>
      <w:pPr>
        <w:ind w:left="1829" w:hanging="360"/>
      </w:pPr>
    </w:lvl>
    <w:lvl w:ilvl="2" w:tplc="0405001B" w:tentative="1">
      <w:start w:val="1"/>
      <w:numFmt w:val="lowerRoman"/>
      <w:lvlText w:val="%3."/>
      <w:lvlJc w:val="right"/>
      <w:pPr>
        <w:ind w:left="2549" w:hanging="180"/>
      </w:pPr>
    </w:lvl>
    <w:lvl w:ilvl="3" w:tplc="0405000F" w:tentative="1">
      <w:start w:val="1"/>
      <w:numFmt w:val="decimal"/>
      <w:lvlText w:val="%4."/>
      <w:lvlJc w:val="left"/>
      <w:pPr>
        <w:ind w:left="3269" w:hanging="360"/>
      </w:pPr>
    </w:lvl>
    <w:lvl w:ilvl="4" w:tplc="04050019" w:tentative="1">
      <w:start w:val="1"/>
      <w:numFmt w:val="lowerLetter"/>
      <w:lvlText w:val="%5."/>
      <w:lvlJc w:val="left"/>
      <w:pPr>
        <w:ind w:left="3989" w:hanging="360"/>
      </w:pPr>
    </w:lvl>
    <w:lvl w:ilvl="5" w:tplc="0405001B" w:tentative="1">
      <w:start w:val="1"/>
      <w:numFmt w:val="lowerRoman"/>
      <w:lvlText w:val="%6."/>
      <w:lvlJc w:val="right"/>
      <w:pPr>
        <w:ind w:left="4709" w:hanging="180"/>
      </w:pPr>
    </w:lvl>
    <w:lvl w:ilvl="6" w:tplc="0405000F" w:tentative="1">
      <w:start w:val="1"/>
      <w:numFmt w:val="decimal"/>
      <w:lvlText w:val="%7."/>
      <w:lvlJc w:val="left"/>
      <w:pPr>
        <w:ind w:left="5429" w:hanging="360"/>
      </w:pPr>
    </w:lvl>
    <w:lvl w:ilvl="7" w:tplc="04050019" w:tentative="1">
      <w:start w:val="1"/>
      <w:numFmt w:val="lowerLetter"/>
      <w:lvlText w:val="%8."/>
      <w:lvlJc w:val="left"/>
      <w:pPr>
        <w:ind w:left="6149" w:hanging="360"/>
      </w:pPr>
    </w:lvl>
    <w:lvl w:ilvl="8" w:tplc="0405001B" w:tentative="1">
      <w:start w:val="1"/>
      <w:numFmt w:val="lowerRoman"/>
      <w:lvlText w:val="%9."/>
      <w:lvlJc w:val="right"/>
      <w:pPr>
        <w:ind w:left="6869" w:hanging="180"/>
      </w:pPr>
    </w:lvl>
  </w:abstractNum>
  <w:abstractNum w:abstractNumId="24">
    <w:nsid w:val="43CD5C29"/>
    <w:multiLevelType w:val="multilevel"/>
    <w:tmpl w:val="E7A2C282"/>
    <w:lvl w:ilvl="0">
      <w:start w:val="3"/>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hAnsi="Arial" w:cs="Arial"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nsid w:val="45940EC2"/>
    <w:multiLevelType w:val="hybridMultilevel"/>
    <w:tmpl w:val="CE3EDC28"/>
    <w:lvl w:ilvl="0" w:tplc="96BAFA7C">
      <w:start w:val="1"/>
      <w:numFmt w:val="decimal"/>
      <w:lvlText w:val="%1."/>
      <w:lvlJc w:val="left"/>
      <w:pPr>
        <w:ind w:left="720" w:hanging="360"/>
      </w:pPr>
      <w:rPr>
        <w:rFonts w:ascii="Arial" w:hAnsi="Arial" w:cs="Arial"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6E57E4B"/>
    <w:multiLevelType w:val="hybridMultilevel"/>
    <w:tmpl w:val="B80887E6"/>
    <w:lvl w:ilvl="0" w:tplc="C472FAF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497B365A"/>
    <w:multiLevelType w:val="hybridMultilevel"/>
    <w:tmpl w:val="2B20D8D0"/>
    <w:lvl w:ilvl="0" w:tplc="0405000F">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9">
    <w:nsid w:val="5B644583"/>
    <w:multiLevelType w:val="hybridMultilevel"/>
    <w:tmpl w:val="D818C3C2"/>
    <w:lvl w:ilvl="0" w:tplc="906E39F8">
      <w:start w:val="1"/>
      <w:numFmt w:val="lowerLetter"/>
      <w:lvlText w:val="%1)"/>
      <w:lvlJc w:val="left"/>
      <w:pPr>
        <w:ind w:left="1428" w:hanging="360"/>
      </w:pPr>
      <w:rPr>
        <w:rFonts w:hint="default"/>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0">
    <w:nsid w:val="5E1A63FF"/>
    <w:multiLevelType w:val="hybridMultilevel"/>
    <w:tmpl w:val="7D62B312"/>
    <w:lvl w:ilvl="0" w:tplc="BC709018">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670A55AC">
      <w:start w:val="1"/>
      <w:numFmt w:val="lowerRoman"/>
      <w:lvlText w:val="(%3)"/>
      <w:lvlJc w:val="left"/>
      <w:pPr>
        <w:ind w:left="3048" w:hanging="720"/>
      </w:pPr>
      <w:rPr>
        <w:rFonts w:hint="default"/>
      </w:r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1">
    <w:nsid w:val="608758F2"/>
    <w:multiLevelType w:val="hybridMultilevel"/>
    <w:tmpl w:val="3F4466D6"/>
    <w:lvl w:ilvl="0" w:tplc="B9CE9A42">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2">
    <w:nsid w:val="6B532999"/>
    <w:multiLevelType w:val="multilevel"/>
    <w:tmpl w:val="ECD69120"/>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nsid w:val="723C4A99"/>
    <w:multiLevelType w:val="hybridMultilevel"/>
    <w:tmpl w:val="A964F448"/>
    <w:lvl w:ilvl="0" w:tplc="ADE81FD6">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7CEA7FE5"/>
    <w:multiLevelType w:val="hybridMultilevel"/>
    <w:tmpl w:val="8ED046DC"/>
    <w:lvl w:ilvl="0" w:tplc="04050017">
      <w:start w:val="1"/>
      <w:numFmt w:val="lowerLetter"/>
      <w:lvlText w:val="%1)"/>
      <w:lvlJc w:val="left"/>
      <w:pPr>
        <w:ind w:left="360" w:hanging="360"/>
      </w:pPr>
      <w:rPr>
        <w:rFonts w:hint="default"/>
        <w:sz w:val="22"/>
        <w:szCs w:val="22"/>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num w:numId="1">
    <w:abstractNumId w:val="6"/>
  </w:num>
  <w:num w:numId="2">
    <w:abstractNumId w:val="30"/>
  </w:num>
  <w:num w:numId="3">
    <w:abstractNumId w:val="18"/>
  </w:num>
  <w:num w:numId="4">
    <w:abstractNumId w:val="29"/>
  </w:num>
  <w:num w:numId="5">
    <w:abstractNumId w:val="28"/>
  </w:num>
  <w:num w:numId="6">
    <w:abstractNumId w:val="26"/>
  </w:num>
  <w:num w:numId="7">
    <w:abstractNumId w:val="13"/>
  </w:num>
  <w:num w:numId="8">
    <w:abstractNumId w:val="11"/>
  </w:num>
  <w:num w:numId="9">
    <w:abstractNumId w:val="1"/>
  </w:num>
  <w:num w:numId="10">
    <w:abstractNumId w:val="10"/>
  </w:num>
  <w:num w:numId="11">
    <w:abstractNumId w:val="21"/>
  </w:num>
  <w:num w:numId="12">
    <w:abstractNumId w:val="31"/>
  </w:num>
  <w:num w:numId="13">
    <w:abstractNumId w:val="7"/>
  </w:num>
  <w:num w:numId="14">
    <w:abstractNumId w:val="34"/>
  </w:num>
  <w:num w:numId="15">
    <w:abstractNumId w:val="3"/>
  </w:num>
  <w:num w:numId="16">
    <w:abstractNumId w:val="4"/>
  </w:num>
  <w:num w:numId="17">
    <w:abstractNumId w:val="32"/>
  </w:num>
  <w:num w:numId="18">
    <w:abstractNumId w:val="8"/>
  </w:num>
  <w:num w:numId="19">
    <w:abstractNumId w:val="20"/>
  </w:num>
  <w:num w:numId="20">
    <w:abstractNumId w:val="16"/>
  </w:num>
  <w:num w:numId="21">
    <w:abstractNumId w:val="27"/>
  </w:num>
  <w:num w:numId="22">
    <w:abstractNumId w:val="2"/>
  </w:num>
  <w:num w:numId="23">
    <w:abstractNumId w:val="25"/>
  </w:num>
  <w:num w:numId="24">
    <w:abstractNumId w:val="5"/>
  </w:num>
  <w:num w:numId="25">
    <w:abstractNumId w:val="23"/>
  </w:num>
  <w:num w:numId="26">
    <w:abstractNumId w:val="22"/>
  </w:num>
  <w:num w:numId="27">
    <w:abstractNumId w:val="17"/>
  </w:num>
  <w:num w:numId="28">
    <w:abstractNumId w:val="33"/>
  </w:num>
  <w:num w:numId="29">
    <w:abstractNumId w:val="24"/>
  </w:num>
  <w:num w:numId="30">
    <w:abstractNumId w:val="9"/>
  </w:num>
  <w:num w:numId="31">
    <w:abstractNumId w:val="19"/>
  </w:num>
  <w:num w:numId="32">
    <w:abstractNumId w:val="15"/>
  </w:num>
  <w:num w:numId="33">
    <w:abstractNumId w:val="14"/>
  </w:num>
  <w:num w:numId="34">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oNotTrackFormatting/>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BC0"/>
    <w:rsid w:val="0000170C"/>
    <w:rsid w:val="00006D74"/>
    <w:rsid w:val="000147ED"/>
    <w:rsid w:val="000149EF"/>
    <w:rsid w:val="00015CBE"/>
    <w:rsid w:val="0003134F"/>
    <w:rsid w:val="00034B57"/>
    <w:rsid w:val="000362C5"/>
    <w:rsid w:val="0004116D"/>
    <w:rsid w:val="00043089"/>
    <w:rsid w:val="00043C27"/>
    <w:rsid w:val="00044328"/>
    <w:rsid w:val="00055172"/>
    <w:rsid w:val="00055BA5"/>
    <w:rsid w:val="0006131A"/>
    <w:rsid w:val="00067623"/>
    <w:rsid w:val="00073582"/>
    <w:rsid w:val="00081494"/>
    <w:rsid w:val="000817B9"/>
    <w:rsid w:val="000825F2"/>
    <w:rsid w:val="000838E0"/>
    <w:rsid w:val="00090E77"/>
    <w:rsid w:val="000937C0"/>
    <w:rsid w:val="000938B7"/>
    <w:rsid w:val="000A076B"/>
    <w:rsid w:val="000A4505"/>
    <w:rsid w:val="000A55B1"/>
    <w:rsid w:val="000B7F69"/>
    <w:rsid w:val="000D4492"/>
    <w:rsid w:val="000F0FE8"/>
    <w:rsid w:val="000F1DB4"/>
    <w:rsid w:val="00104F9E"/>
    <w:rsid w:val="0010660B"/>
    <w:rsid w:val="00112E3B"/>
    <w:rsid w:val="00112E3E"/>
    <w:rsid w:val="00124F7F"/>
    <w:rsid w:val="00131A8B"/>
    <w:rsid w:val="00134E48"/>
    <w:rsid w:val="0014259D"/>
    <w:rsid w:val="00145981"/>
    <w:rsid w:val="00150201"/>
    <w:rsid w:val="0015287A"/>
    <w:rsid w:val="001565E6"/>
    <w:rsid w:val="001579F1"/>
    <w:rsid w:val="001606B5"/>
    <w:rsid w:val="00160803"/>
    <w:rsid w:val="0016347E"/>
    <w:rsid w:val="00163DB8"/>
    <w:rsid w:val="00176CFA"/>
    <w:rsid w:val="0018432E"/>
    <w:rsid w:val="00186270"/>
    <w:rsid w:val="00192B59"/>
    <w:rsid w:val="001A30DA"/>
    <w:rsid w:val="001A734E"/>
    <w:rsid w:val="001A75EE"/>
    <w:rsid w:val="001B02D4"/>
    <w:rsid w:val="001B219D"/>
    <w:rsid w:val="001B26FA"/>
    <w:rsid w:val="001B45DB"/>
    <w:rsid w:val="001C76B4"/>
    <w:rsid w:val="001D5021"/>
    <w:rsid w:val="001D5E2F"/>
    <w:rsid w:val="001D64E3"/>
    <w:rsid w:val="001D6C48"/>
    <w:rsid w:val="001D7127"/>
    <w:rsid w:val="001E1E7F"/>
    <w:rsid w:val="001E2FF9"/>
    <w:rsid w:val="001E41B9"/>
    <w:rsid w:val="001F0339"/>
    <w:rsid w:val="001F063B"/>
    <w:rsid w:val="001F16FA"/>
    <w:rsid w:val="001F42F7"/>
    <w:rsid w:val="001F4D76"/>
    <w:rsid w:val="00207256"/>
    <w:rsid w:val="0021002A"/>
    <w:rsid w:val="00215207"/>
    <w:rsid w:val="002315CB"/>
    <w:rsid w:val="00240CF0"/>
    <w:rsid w:val="0024598E"/>
    <w:rsid w:val="002670C3"/>
    <w:rsid w:val="002704BB"/>
    <w:rsid w:val="00274349"/>
    <w:rsid w:val="00280FCC"/>
    <w:rsid w:val="00283854"/>
    <w:rsid w:val="00284F13"/>
    <w:rsid w:val="002871DE"/>
    <w:rsid w:val="00287DA3"/>
    <w:rsid w:val="00292154"/>
    <w:rsid w:val="00294542"/>
    <w:rsid w:val="0029540D"/>
    <w:rsid w:val="002A170F"/>
    <w:rsid w:val="002A1770"/>
    <w:rsid w:val="002A23AC"/>
    <w:rsid w:val="002A4E92"/>
    <w:rsid w:val="002A512F"/>
    <w:rsid w:val="002A6289"/>
    <w:rsid w:val="002A6723"/>
    <w:rsid w:val="002B10A1"/>
    <w:rsid w:val="002B5456"/>
    <w:rsid w:val="002B57DE"/>
    <w:rsid w:val="002B5F25"/>
    <w:rsid w:val="002B66A4"/>
    <w:rsid w:val="002C1AEF"/>
    <w:rsid w:val="002C1FE0"/>
    <w:rsid w:val="002C34A0"/>
    <w:rsid w:val="002C79AE"/>
    <w:rsid w:val="002D2BF5"/>
    <w:rsid w:val="002D3A62"/>
    <w:rsid w:val="002E0862"/>
    <w:rsid w:val="002E2093"/>
    <w:rsid w:val="002E5DD6"/>
    <w:rsid w:val="002F30A1"/>
    <w:rsid w:val="00310CF2"/>
    <w:rsid w:val="003169A5"/>
    <w:rsid w:val="00321BA8"/>
    <w:rsid w:val="00323D5C"/>
    <w:rsid w:val="0032584F"/>
    <w:rsid w:val="003328E1"/>
    <w:rsid w:val="00333502"/>
    <w:rsid w:val="00336E5E"/>
    <w:rsid w:val="00351A82"/>
    <w:rsid w:val="00353D9D"/>
    <w:rsid w:val="00354601"/>
    <w:rsid w:val="00357129"/>
    <w:rsid w:val="0036166E"/>
    <w:rsid w:val="00362BF4"/>
    <w:rsid w:val="00365369"/>
    <w:rsid w:val="00367201"/>
    <w:rsid w:val="00371F50"/>
    <w:rsid w:val="00372684"/>
    <w:rsid w:val="003806DA"/>
    <w:rsid w:val="00380DF9"/>
    <w:rsid w:val="00382A7D"/>
    <w:rsid w:val="00384988"/>
    <w:rsid w:val="00391393"/>
    <w:rsid w:val="00391D12"/>
    <w:rsid w:val="00393013"/>
    <w:rsid w:val="003947C1"/>
    <w:rsid w:val="003A2B0D"/>
    <w:rsid w:val="003A7856"/>
    <w:rsid w:val="003C3326"/>
    <w:rsid w:val="003C44F1"/>
    <w:rsid w:val="003C7464"/>
    <w:rsid w:val="003D1710"/>
    <w:rsid w:val="003D1B89"/>
    <w:rsid w:val="003D4F35"/>
    <w:rsid w:val="003D5103"/>
    <w:rsid w:val="003D5566"/>
    <w:rsid w:val="003E0264"/>
    <w:rsid w:val="003E074E"/>
    <w:rsid w:val="003E1C6F"/>
    <w:rsid w:val="003E450D"/>
    <w:rsid w:val="003F0B56"/>
    <w:rsid w:val="003F70DD"/>
    <w:rsid w:val="004013C7"/>
    <w:rsid w:val="00405A23"/>
    <w:rsid w:val="004100C4"/>
    <w:rsid w:val="004130A8"/>
    <w:rsid w:val="004165C1"/>
    <w:rsid w:val="00420650"/>
    <w:rsid w:val="00421674"/>
    <w:rsid w:val="00425A8B"/>
    <w:rsid w:val="00426D62"/>
    <w:rsid w:val="00427EF9"/>
    <w:rsid w:val="00433C87"/>
    <w:rsid w:val="00435393"/>
    <w:rsid w:val="00441CAB"/>
    <w:rsid w:val="004522F3"/>
    <w:rsid w:val="00453107"/>
    <w:rsid w:val="004533C5"/>
    <w:rsid w:val="0045542B"/>
    <w:rsid w:val="00467142"/>
    <w:rsid w:val="00470086"/>
    <w:rsid w:val="00472819"/>
    <w:rsid w:val="00482AC5"/>
    <w:rsid w:val="00483F15"/>
    <w:rsid w:val="004975E5"/>
    <w:rsid w:val="004A27EF"/>
    <w:rsid w:val="004A4E90"/>
    <w:rsid w:val="004A694B"/>
    <w:rsid w:val="004B4957"/>
    <w:rsid w:val="004B61BE"/>
    <w:rsid w:val="004D17D5"/>
    <w:rsid w:val="004D2D1E"/>
    <w:rsid w:val="004D41B4"/>
    <w:rsid w:val="004D4A15"/>
    <w:rsid w:val="004E0178"/>
    <w:rsid w:val="004E726B"/>
    <w:rsid w:val="004F25DE"/>
    <w:rsid w:val="004F3CC9"/>
    <w:rsid w:val="004F4219"/>
    <w:rsid w:val="00500A4F"/>
    <w:rsid w:val="0050555B"/>
    <w:rsid w:val="005058E0"/>
    <w:rsid w:val="00507629"/>
    <w:rsid w:val="00513149"/>
    <w:rsid w:val="00517CD2"/>
    <w:rsid w:val="00517DF9"/>
    <w:rsid w:val="005242EA"/>
    <w:rsid w:val="00524F89"/>
    <w:rsid w:val="00526775"/>
    <w:rsid w:val="00527D90"/>
    <w:rsid w:val="00531262"/>
    <w:rsid w:val="00534B10"/>
    <w:rsid w:val="005436FE"/>
    <w:rsid w:val="005503F2"/>
    <w:rsid w:val="005507F8"/>
    <w:rsid w:val="00553D24"/>
    <w:rsid w:val="00563B03"/>
    <w:rsid w:val="00565554"/>
    <w:rsid w:val="005711D6"/>
    <w:rsid w:val="005776C3"/>
    <w:rsid w:val="00580967"/>
    <w:rsid w:val="00584088"/>
    <w:rsid w:val="00585E1B"/>
    <w:rsid w:val="00587EB8"/>
    <w:rsid w:val="00594507"/>
    <w:rsid w:val="00596E98"/>
    <w:rsid w:val="00597D67"/>
    <w:rsid w:val="005A19B1"/>
    <w:rsid w:val="005A29E2"/>
    <w:rsid w:val="005A2C15"/>
    <w:rsid w:val="005A3EF4"/>
    <w:rsid w:val="005A41EA"/>
    <w:rsid w:val="005A6549"/>
    <w:rsid w:val="005B18C7"/>
    <w:rsid w:val="005B3897"/>
    <w:rsid w:val="005B7775"/>
    <w:rsid w:val="005B7AC4"/>
    <w:rsid w:val="005C1D66"/>
    <w:rsid w:val="005C1EDA"/>
    <w:rsid w:val="005C2B6C"/>
    <w:rsid w:val="005C5036"/>
    <w:rsid w:val="005C66B8"/>
    <w:rsid w:val="005E0851"/>
    <w:rsid w:val="005E1F93"/>
    <w:rsid w:val="005E2DF8"/>
    <w:rsid w:val="005E3164"/>
    <w:rsid w:val="005E46B7"/>
    <w:rsid w:val="005E65C9"/>
    <w:rsid w:val="005F7ABF"/>
    <w:rsid w:val="0060025C"/>
    <w:rsid w:val="00603A22"/>
    <w:rsid w:val="00605EE3"/>
    <w:rsid w:val="0060672A"/>
    <w:rsid w:val="0061080B"/>
    <w:rsid w:val="00611A36"/>
    <w:rsid w:val="00611E0A"/>
    <w:rsid w:val="00615522"/>
    <w:rsid w:val="00615599"/>
    <w:rsid w:val="0062045A"/>
    <w:rsid w:val="00621F16"/>
    <w:rsid w:val="00622965"/>
    <w:rsid w:val="00623751"/>
    <w:rsid w:val="006256A0"/>
    <w:rsid w:val="00625AB0"/>
    <w:rsid w:val="006313E9"/>
    <w:rsid w:val="006318B6"/>
    <w:rsid w:val="00631CDB"/>
    <w:rsid w:val="00635AAF"/>
    <w:rsid w:val="00640EC7"/>
    <w:rsid w:val="00641829"/>
    <w:rsid w:val="00642AE3"/>
    <w:rsid w:val="00644B35"/>
    <w:rsid w:val="00644ED2"/>
    <w:rsid w:val="00644FC9"/>
    <w:rsid w:val="00645F7A"/>
    <w:rsid w:val="006463D8"/>
    <w:rsid w:val="00647148"/>
    <w:rsid w:val="006477EE"/>
    <w:rsid w:val="0065334A"/>
    <w:rsid w:val="00656509"/>
    <w:rsid w:val="00664FC4"/>
    <w:rsid w:val="006668DF"/>
    <w:rsid w:val="00667381"/>
    <w:rsid w:val="00671C3E"/>
    <w:rsid w:val="00673AAE"/>
    <w:rsid w:val="00673F1D"/>
    <w:rsid w:val="00675A27"/>
    <w:rsid w:val="0067652A"/>
    <w:rsid w:val="00683A5A"/>
    <w:rsid w:val="00692B8D"/>
    <w:rsid w:val="00694540"/>
    <w:rsid w:val="00695A67"/>
    <w:rsid w:val="006A7691"/>
    <w:rsid w:val="006B61EA"/>
    <w:rsid w:val="006C0A0F"/>
    <w:rsid w:val="006C1AB2"/>
    <w:rsid w:val="006C2C31"/>
    <w:rsid w:val="006C4B2B"/>
    <w:rsid w:val="006C57C1"/>
    <w:rsid w:val="006C7B0B"/>
    <w:rsid w:val="006D1F1F"/>
    <w:rsid w:val="006D3715"/>
    <w:rsid w:val="006D42E6"/>
    <w:rsid w:val="006D4B6D"/>
    <w:rsid w:val="006D57F5"/>
    <w:rsid w:val="006D7080"/>
    <w:rsid w:val="006D7B78"/>
    <w:rsid w:val="006E1669"/>
    <w:rsid w:val="006E20C1"/>
    <w:rsid w:val="006E2B25"/>
    <w:rsid w:val="006E5FBE"/>
    <w:rsid w:val="006F2A05"/>
    <w:rsid w:val="006F7701"/>
    <w:rsid w:val="006F7CBD"/>
    <w:rsid w:val="006F7E1C"/>
    <w:rsid w:val="0070762E"/>
    <w:rsid w:val="007105BA"/>
    <w:rsid w:val="007119A4"/>
    <w:rsid w:val="00713BC0"/>
    <w:rsid w:val="0071437E"/>
    <w:rsid w:val="00717709"/>
    <w:rsid w:val="007214D5"/>
    <w:rsid w:val="00727EEF"/>
    <w:rsid w:val="00731112"/>
    <w:rsid w:val="007405FA"/>
    <w:rsid w:val="0074082C"/>
    <w:rsid w:val="00743B7B"/>
    <w:rsid w:val="00743D47"/>
    <w:rsid w:val="00751392"/>
    <w:rsid w:val="00753303"/>
    <w:rsid w:val="007613B3"/>
    <w:rsid w:val="00764B0C"/>
    <w:rsid w:val="007707A4"/>
    <w:rsid w:val="007772BA"/>
    <w:rsid w:val="00780448"/>
    <w:rsid w:val="00783E89"/>
    <w:rsid w:val="0079398E"/>
    <w:rsid w:val="00795459"/>
    <w:rsid w:val="00796204"/>
    <w:rsid w:val="007B1A46"/>
    <w:rsid w:val="007B2F65"/>
    <w:rsid w:val="007B6865"/>
    <w:rsid w:val="007C132E"/>
    <w:rsid w:val="007C1387"/>
    <w:rsid w:val="007C46DF"/>
    <w:rsid w:val="007D1C3A"/>
    <w:rsid w:val="007D406D"/>
    <w:rsid w:val="007D5667"/>
    <w:rsid w:val="007D648F"/>
    <w:rsid w:val="007D66E2"/>
    <w:rsid w:val="007F17B9"/>
    <w:rsid w:val="007F4E7A"/>
    <w:rsid w:val="007F69EC"/>
    <w:rsid w:val="008007F1"/>
    <w:rsid w:val="00800C17"/>
    <w:rsid w:val="00801149"/>
    <w:rsid w:val="00806C8B"/>
    <w:rsid w:val="00812F30"/>
    <w:rsid w:val="0081520C"/>
    <w:rsid w:val="00815DE0"/>
    <w:rsid w:val="00816F6C"/>
    <w:rsid w:val="0082411E"/>
    <w:rsid w:val="00824B74"/>
    <w:rsid w:val="00825F77"/>
    <w:rsid w:val="0082669D"/>
    <w:rsid w:val="008324C8"/>
    <w:rsid w:val="00835E68"/>
    <w:rsid w:val="00846DE2"/>
    <w:rsid w:val="00855DD2"/>
    <w:rsid w:val="00864121"/>
    <w:rsid w:val="008647EE"/>
    <w:rsid w:val="00864F84"/>
    <w:rsid w:val="00870068"/>
    <w:rsid w:val="0087062B"/>
    <w:rsid w:val="00872830"/>
    <w:rsid w:val="00872D09"/>
    <w:rsid w:val="00874E9E"/>
    <w:rsid w:val="0088080B"/>
    <w:rsid w:val="008814F3"/>
    <w:rsid w:val="00881AFE"/>
    <w:rsid w:val="00882393"/>
    <w:rsid w:val="00890222"/>
    <w:rsid w:val="008931B8"/>
    <w:rsid w:val="008950CA"/>
    <w:rsid w:val="008A292D"/>
    <w:rsid w:val="008A4BCE"/>
    <w:rsid w:val="008A4E34"/>
    <w:rsid w:val="008B0780"/>
    <w:rsid w:val="008B10EE"/>
    <w:rsid w:val="008B2E44"/>
    <w:rsid w:val="008B3B20"/>
    <w:rsid w:val="008B54AB"/>
    <w:rsid w:val="008B7B02"/>
    <w:rsid w:val="008C6ECF"/>
    <w:rsid w:val="008C74BE"/>
    <w:rsid w:val="008D00B2"/>
    <w:rsid w:val="008E33BE"/>
    <w:rsid w:val="008F43A9"/>
    <w:rsid w:val="008F7DAE"/>
    <w:rsid w:val="00904E42"/>
    <w:rsid w:val="00907767"/>
    <w:rsid w:val="009079FE"/>
    <w:rsid w:val="00907FAC"/>
    <w:rsid w:val="00915CFC"/>
    <w:rsid w:val="009205AA"/>
    <w:rsid w:val="00920C4C"/>
    <w:rsid w:val="00922A92"/>
    <w:rsid w:val="00924F32"/>
    <w:rsid w:val="00930273"/>
    <w:rsid w:val="00930BD0"/>
    <w:rsid w:val="00932301"/>
    <w:rsid w:val="00934627"/>
    <w:rsid w:val="00934C23"/>
    <w:rsid w:val="00941A80"/>
    <w:rsid w:val="009504AB"/>
    <w:rsid w:val="0095310A"/>
    <w:rsid w:val="00961F77"/>
    <w:rsid w:val="00962285"/>
    <w:rsid w:val="009666DD"/>
    <w:rsid w:val="00975CB6"/>
    <w:rsid w:val="00981E33"/>
    <w:rsid w:val="00987F25"/>
    <w:rsid w:val="00997626"/>
    <w:rsid w:val="009A036C"/>
    <w:rsid w:val="009A123C"/>
    <w:rsid w:val="009A39E8"/>
    <w:rsid w:val="009A5597"/>
    <w:rsid w:val="009A7318"/>
    <w:rsid w:val="009B0CBC"/>
    <w:rsid w:val="009B1ABF"/>
    <w:rsid w:val="009B4DC5"/>
    <w:rsid w:val="009B6070"/>
    <w:rsid w:val="009B7205"/>
    <w:rsid w:val="009C56DD"/>
    <w:rsid w:val="009D2DB9"/>
    <w:rsid w:val="009D6FE3"/>
    <w:rsid w:val="009E0179"/>
    <w:rsid w:val="009E1DC0"/>
    <w:rsid w:val="009F331C"/>
    <w:rsid w:val="009F678E"/>
    <w:rsid w:val="00A00E8E"/>
    <w:rsid w:val="00A042C2"/>
    <w:rsid w:val="00A05931"/>
    <w:rsid w:val="00A0654C"/>
    <w:rsid w:val="00A0723A"/>
    <w:rsid w:val="00A232C9"/>
    <w:rsid w:val="00A245CF"/>
    <w:rsid w:val="00A24A18"/>
    <w:rsid w:val="00A26599"/>
    <w:rsid w:val="00A37C58"/>
    <w:rsid w:val="00A417D4"/>
    <w:rsid w:val="00A56FFA"/>
    <w:rsid w:val="00A67455"/>
    <w:rsid w:val="00A72664"/>
    <w:rsid w:val="00A74EF4"/>
    <w:rsid w:val="00A7772A"/>
    <w:rsid w:val="00A844BD"/>
    <w:rsid w:val="00A84B85"/>
    <w:rsid w:val="00A87738"/>
    <w:rsid w:val="00A97875"/>
    <w:rsid w:val="00AA30CB"/>
    <w:rsid w:val="00AA3EBF"/>
    <w:rsid w:val="00AA42D2"/>
    <w:rsid w:val="00AA45BA"/>
    <w:rsid w:val="00AA5DBB"/>
    <w:rsid w:val="00AA65AF"/>
    <w:rsid w:val="00AC0A53"/>
    <w:rsid w:val="00AC13BD"/>
    <w:rsid w:val="00AC1E75"/>
    <w:rsid w:val="00AC5CC8"/>
    <w:rsid w:val="00AD6DDC"/>
    <w:rsid w:val="00AD7B63"/>
    <w:rsid w:val="00AE03E1"/>
    <w:rsid w:val="00AE31CC"/>
    <w:rsid w:val="00AE3501"/>
    <w:rsid w:val="00AE778E"/>
    <w:rsid w:val="00AF07C8"/>
    <w:rsid w:val="00AF1C88"/>
    <w:rsid w:val="00AF5219"/>
    <w:rsid w:val="00B01AE9"/>
    <w:rsid w:val="00B03203"/>
    <w:rsid w:val="00B06153"/>
    <w:rsid w:val="00B06502"/>
    <w:rsid w:val="00B10C66"/>
    <w:rsid w:val="00B120F4"/>
    <w:rsid w:val="00B21542"/>
    <w:rsid w:val="00B21F6A"/>
    <w:rsid w:val="00B2321C"/>
    <w:rsid w:val="00B32474"/>
    <w:rsid w:val="00B336A7"/>
    <w:rsid w:val="00B349BF"/>
    <w:rsid w:val="00B34D73"/>
    <w:rsid w:val="00B42ED9"/>
    <w:rsid w:val="00B42F7B"/>
    <w:rsid w:val="00B44412"/>
    <w:rsid w:val="00B621F1"/>
    <w:rsid w:val="00B66EBE"/>
    <w:rsid w:val="00B67457"/>
    <w:rsid w:val="00B71ABF"/>
    <w:rsid w:val="00B724D0"/>
    <w:rsid w:val="00B74148"/>
    <w:rsid w:val="00B7531F"/>
    <w:rsid w:val="00B75E66"/>
    <w:rsid w:val="00B76439"/>
    <w:rsid w:val="00B84BF5"/>
    <w:rsid w:val="00B84E06"/>
    <w:rsid w:val="00B8575D"/>
    <w:rsid w:val="00B93D52"/>
    <w:rsid w:val="00B941C0"/>
    <w:rsid w:val="00B944F3"/>
    <w:rsid w:val="00BA381C"/>
    <w:rsid w:val="00BA4A0E"/>
    <w:rsid w:val="00BA76DC"/>
    <w:rsid w:val="00BB06CE"/>
    <w:rsid w:val="00BB2832"/>
    <w:rsid w:val="00BB33AB"/>
    <w:rsid w:val="00BB691B"/>
    <w:rsid w:val="00BD2780"/>
    <w:rsid w:val="00BF26DB"/>
    <w:rsid w:val="00BF2952"/>
    <w:rsid w:val="00BF4664"/>
    <w:rsid w:val="00C01CD7"/>
    <w:rsid w:val="00C04456"/>
    <w:rsid w:val="00C11535"/>
    <w:rsid w:val="00C15C7C"/>
    <w:rsid w:val="00C22DBB"/>
    <w:rsid w:val="00C22E3F"/>
    <w:rsid w:val="00C25479"/>
    <w:rsid w:val="00C255BB"/>
    <w:rsid w:val="00C27DB6"/>
    <w:rsid w:val="00C3178C"/>
    <w:rsid w:val="00C36450"/>
    <w:rsid w:val="00C42503"/>
    <w:rsid w:val="00C42B6C"/>
    <w:rsid w:val="00C42EF6"/>
    <w:rsid w:val="00C432BB"/>
    <w:rsid w:val="00C43827"/>
    <w:rsid w:val="00C5313B"/>
    <w:rsid w:val="00C54F9C"/>
    <w:rsid w:val="00C552C8"/>
    <w:rsid w:val="00C56D2B"/>
    <w:rsid w:val="00C56FC7"/>
    <w:rsid w:val="00C63433"/>
    <w:rsid w:val="00C63A7F"/>
    <w:rsid w:val="00C77ED9"/>
    <w:rsid w:val="00C80A0D"/>
    <w:rsid w:val="00C8360F"/>
    <w:rsid w:val="00C90368"/>
    <w:rsid w:val="00C91D54"/>
    <w:rsid w:val="00CA0FEB"/>
    <w:rsid w:val="00CA506E"/>
    <w:rsid w:val="00CA5B85"/>
    <w:rsid w:val="00CA6EEB"/>
    <w:rsid w:val="00CA774D"/>
    <w:rsid w:val="00CB2AA4"/>
    <w:rsid w:val="00CB3413"/>
    <w:rsid w:val="00CB52A4"/>
    <w:rsid w:val="00CB5F50"/>
    <w:rsid w:val="00CC5A46"/>
    <w:rsid w:val="00CC6349"/>
    <w:rsid w:val="00CD142C"/>
    <w:rsid w:val="00CD223B"/>
    <w:rsid w:val="00CD56EA"/>
    <w:rsid w:val="00CE0FFC"/>
    <w:rsid w:val="00CE2AC6"/>
    <w:rsid w:val="00CE2BCB"/>
    <w:rsid w:val="00CF5AD8"/>
    <w:rsid w:val="00D04E37"/>
    <w:rsid w:val="00D11ACD"/>
    <w:rsid w:val="00D12DCD"/>
    <w:rsid w:val="00D1321D"/>
    <w:rsid w:val="00D14460"/>
    <w:rsid w:val="00D15987"/>
    <w:rsid w:val="00D17B1C"/>
    <w:rsid w:val="00D268F2"/>
    <w:rsid w:val="00D311B3"/>
    <w:rsid w:val="00D43584"/>
    <w:rsid w:val="00D44767"/>
    <w:rsid w:val="00D507C5"/>
    <w:rsid w:val="00D52398"/>
    <w:rsid w:val="00D540D2"/>
    <w:rsid w:val="00D5568A"/>
    <w:rsid w:val="00D5605D"/>
    <w:rsid w:val="00D60EC0"/>
    <w:rsid w:val="00D61469"/>
    <w:rsid w:val="00D6169E"/>
    <w:rsid w:val="00D61C5E"/>
    <w:rsid w:val="00D6389F"/>
    <w:rsid w:val="00D70DC8"/>
    <w:rsid w:val="00D728DF"/>
    <w:rsid w:val="00D91358"/>
    <w:rsid w:val="00D92D53"/>
    <w:rsid w:val="00D968C8"/>
    <w:rsid w:val="00D96B8B"/>
    <w:rsid w:val="00D97470"/>
    <w:rsid w:val="00D9751B"/>
    <w:rsid w:val="00DA4652"/>
    <w:rsid w:val="00DB5229"/>
    <w:rsid w:val="00DB5F4E"/>
    <w:rsid w:val="00DB643D"/>
    <w:rsid w:val="00DC1EBE"/>
    <w:rsid w:val="00DC43F8"/>
    <w:rsid w:val="00DC4C3C"/>
    <w:rsid w:val="00DD4AE3"/>
    <w:rsid w:val="00DE1193"/>
    <w:rsid w:val="00DE28AF"/>
    <w:rsid w:val="00DE535E"/>
    <w:rsid w:val="00DF38DD"/>
    <w:rsid w:val="00DF542D"/>
    <w:rsid w:val="00E019A6"/>
    <w:rsid w:val="00E02310"/>
    <w:rsid w:val="00E03B32"/>
    <w:rsid w:val="00E04D09"/>
    <w:rsid w:val="00E17FA0"/>
    <w:rsid w:val="00E256F3"/>
    <w:rsid w:val="00E2668E"/>
    <w:rsid w:val="00E339A1"/>
    <w:rsid w:val="00E404E2"/>
    <w:rsid w:val="00E44887"/>
    <w:rsid w:val="00E46C7F"/>
    <w:rsid w:val="00E53299"/>
    <w:rsid w:val="00E56E08"/>
    <w:rsid w:val="00E60657"/>
    <w:rsid w:val="00E61C26"/>
    <w:rsid w:val="00E62208"/>
    <w:rsid w:val="00E62524"/>
    <w:rsid w:val="00E64A26"/>
    <w:rsid w:val="00E67D0F"/>
    <w:rsid w:val="00E727B0"/>
    <w:rsid w:val="00E76DE7"/>
    <w:rsid w:val="00E82FAF"/>
    <w:rsid w:val="00E91D79"/>
    <w:rsid w:val="00E9366A"/>
    <w:rsid w:val="00E94FE8"/>
    <w:rsid w:val="00E966F8"/>
    <w:rsid w:val="00EA01CC"/>
    <w:rsid w:val="00EA5C37"/>
    <w:rsid w:val="00EB3365"/>
    <w:rsid w:val="00EB4CEF"/>
    <w:rsid w:val="00EB5B4C"/>
    <w:rsid w:val="00EB7904"/>
    <w:rsid w:val="00EC112C"/>
    <w:rsid w:val="00EC6AE1"/>
    <w:rsid w:val="00ED2041"/>
    <w:rsid w:val="00ED24F1"/>
    <w:rsid w:val="00ED27A7"/>
    <w:rsid w:val="00ED44A9"/>
    <w:rsid w:val="00ED465B"/>
    <w:rsid w:val="00ED7BD7"/>
    <w:rsid w:val="00EE651A"/>
    <w:rsid w:val="00EE664A"/>
    <w:rsid w:val="00EE77E1"/>
    <w:rsid w:val="00EF0172"/>
    <w:rsid w:val="00EF119B"/>
    <w:rsid w:val="00EF52FD"/>
    <w:rsid w:val="00F01D85"/>
    <w:rsid w:val="00F02942"/>
    <w:rsid w:val="00F06125"/>
    <w:rsid w:val="00F06895"/>
    <w:rsid w:val="00F251E8"/>
    <w:rsid w:val="00F26272"/>
    <w:rsid w:val="00F262BE"/>
    <w:rsid w:val="00F30563"/>
    <w:rsid w:val="00F306AB"/>
    <w:rsid w:val="00F3431D"/>
    <w:rsid w:val="00F363B2"/>
    <w:rsid w:val="00F42AC6"/>
    <w:rsid w:val="00F43D4E"/>
    <w:rsid w:val="00F43E1D"/>
    <w:rsid w:val="00F5155E"/>
    <w:rsid w:val="00F51640"/>
    <w:rsid w:val="00F54405"/>
    <w:rsid w:val="00F56A0F"/>
    <w:rsid w:val="00F57F4F"/>
    <w:rsid w:val="00F62D49"/>
    <w:rsid w:val="00F65EDF"/>
    <w:rsid w:val="00F73B54"/>
    <w:rsid w:val="00F74D69"/>
    <w:rsid w:val="00F84B89"/>
    <w:rsid w:val="00F87F7F"/>
    <w:rsid w:val="00F92601"/>
    <w:rsid w:val="00F92EED"/>
    <w:rsid w:val="00FA353E"/>
    <w:rsid w:val="00FA38DC"/>
    <w:rsid w:val="00FB2C5B"/>
    <w:rsid w:val="00FB779C"/>
    <w:rsid w:val="00FC0091"/>
    <w:rsid w:val="00FD1C4E"/>
    <w:rsid w:val="00FD5BF5"/>
    <w:rsid w:val="00FD6CDB"/>
    <w:rsid w:val="00FE42E9"/>
    <w:rsid w:val="00FF1AA0"/>
  </w:rsids>
  <m:mathPr>
    <m:mathFont m:val="Cambria Math"/>
    <m:brkBin m:val="before"/>
    <m:brkBinSub m:val="--"/>
    <m:smallFrac m:val="0"/>
    <m:dispDef/>
    <m:lMargin m:val="0"/>
    <m:rMargin m:val="0"/>
    <m:defJc m:val="centerGroup"/>
    <m:wrapIndent m:val="1440"/>
    <m:intLim m:val="subSup"/>
    <m:naryLim m:val="undOvr"/>
  </m:mathPr>
  <w:themeFontLang w:val="cs-CZ"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A8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24F7F"/>
    <w:rPr>
      <w:rFonts w:eastAsiaTheme="minorEastAs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99"/>
    <w:qFormat/>
    <w:rsid w:val="00713BC0"/>
    <w:pPr>
      <w:ind w:left="720"/>
      <w:contextualSpacing/>
    </w:pPr>
  </w:style>
  <w:style w:type="character" w:customStyle="1" w:styleId="OdstavecseseznamemChar">
    <w:name w:val="Odstavec se seznamem Char"/>
    <w:link w:val="Odstavecseseznamem"/>
    <w:uiPriority w:val="99"/>
    <w:locked/>
    <w:rsid w:val="00713BC0"/>
    <w:rPr>
      <w:rFonts w:eastAsiaTheme="minorEastAsia"/>
      <w:lang w:eastAsia="cs-CZ"/>
    </w:rPr>
  </w:style>
  <w:style w:type="paragraph" w:customStyle="1" w:styleId="Prohlen">
    <w:name w:val="Prohlášení"/>
    <w:basedOn w:val="Normln"/>
    <w:uiPriority w:val="99"/>
    <w:rsid w:val="00713BC0"/>
    <w:pPr>
      <w:widowControl w:val="0"/>
      <w:spacing w:after="0" w:line="280" w:lineRule="atLeast"/>
      <w:jc w:val="center"/>
    </w:pPr>
    <w:rPr>
      <w:rFonts w:ascii="Times New Roman" w:eastAsia="Times New Roman" w:hAnsi="Times New Roman" w:cs="Times New Roman"/>
      <w:b/>
      <w:sz w:val="24"/>
      <w:szCs w:val="20"/>
      <w:lang w:eastAsia="en-US"/>
    </w:rPr>
  </w:style>
  <w:style w:type="character" w:styleId="Hypertextovodkaz">
    <w:name w:val="Hyperlink"/>
    <w:basedOn w:val="Standardnpsmoodstavce"/>
    <w:uiPriority w:val="99"/>
    <w:unhideWhenUsed/>
    <w:rsid w:val="001B02D4"/>
    <w:rPr>
      <w:color w:val="0000FF" w:themeColor="hyperlink"/>
      <w:u w:val="single"/>
    </w:rPr>
  </w:style>
  <w:style w:type="character" w:styleId="Odkaznakoment">
    <w:name w:val="annotation reference"/>
    <w:basedOn w:val="Standardnpsmoodstavce"/>
    <w:uiPriority w:val="99"/>
    <w:unhideWhenUsed/>
    <w:rsid w:val="00E94FE8"/>
    <w:rPr>
      <w:sz w:val="16"/>
      <w:szCs w:val="16"/>
    </w:rPr>
  </w:style>
  <w:style w:type="paragraph" w:styleId="Textkomente">
    <w:name w:val="annotation text"/>
    <w:basedOn w:val="Normln"/>
    <w:link w:val="TextkomenteChar"/>
    <w:uiPriority w:val="99"/>
    <w:semiHidden/>
    <w:unhideWhenUsed/>
    <w:rsid w:val="00E94FE8"/>
    <w:pPr>
      <w:spacing w:line="240" w:lineRule="auto"/>
    </w:pPr>
    <w:rPr>
      <w:sz w:val="20"/>
      <w:szCs w:val="20"/>
    </w:rPr>
  </w:style>
  <w:style w:type="character" w:customStyle="1" w:styleId="TextkomenteChar">
    <w:name w:val="Text komentáře Char"/>
    <w:basedOn w:val="Standardnpsmoodstavce"/>
    <w:link w:val="Textkomente"/>
    <w:uiPriority w:val="99"/>
    <w:semiHidden/>
    <w:rsid w:val="00E94FE8"/>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E94FE8"/>
    <w:rPr>
      <w:b/>
      <w:bCs/>
    </w:rPr>
  </w:style>
  <w:style w:type="character" w:customStyle="1" w:styleId="PedmtkomenteChar">
    <w:name w:val="Předmět komentáře Char"/>
    <w:basedOn w:val="TextkomenteChar"/>
    <w:link w:val="Pedmtkomente"/>
    <w:uiPriority w:val="99"/>
    <w:semiHidden/>
    <w:rsid w:val="00E94FE8"/>
    <w:rPr>
      <w:rFonts w:eastAsiaTheme="minorEastAsia"/>
      <w:b/>
      <w:bCs/>
      <w:sz w:val="20"/>
      <w:szCs w:val="20"/>
      <w:lang w:eastAsia="cs-CZ"/>
    </w:rPr>
  </w:style>
  <w:style w:type="paragraph" w:styleId="Textbubliny">
    <w:name w:val="Balloon Text"/>
    <w:basedOn w:val="Normln"/>
    <w:link w:val="TextbublinyChar"/>
    <w:uiPriority w:val="99"/>
    <w:semiHidden/>
    <w:unhideWhenUsed/>
    <w:rsid w:val="00E94F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94FE8"/>
    <w:rPr>
      <w:rFonts w:ascii="Tahoma" w:eastAsiaTheme="minorEastAsia" w:hAnsi="Tahoma" w:cs="Tahoma"/>
      <w:sz w:val="16"/>
      <w:szCs w:val="16"/>
      <w:lang w:eastAsia="cs-CZ"/>
    </w:rPr>
  </w:style>
  <w:style w:type="paragraph" w:styleId="Zhlav">
    <w:name w:val="header"/>
    <w:basedOn w:val="Normln"/>
    <w:link w:val="ZhlavChar"/>
    <w:uiPriority w:val="99"/>
    <w:unhideWhenUsed/>
    <w:rsid w:val="00C91D5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91D54"/>
    <w:rPr>
      <w:rFonts w:eastAsiaTheme="minorEastAsia"/>
      <w:lang w:eastAsia="cs-CZ"/>
    </w:rPr>
  </w:style>
  <w:style w:type="paragraph" w:styleId="Zpat">
    <w:name w:val="footer"/>
    <w:basedOn w:val="Normln"/>
    <w:link w:val="ZpatChar"/>
    <w:uiPriority w:val="99"/>
    <w:unhideWhenUsed/>
    <w:rsid w:val="00C91D54"/>
    <w:pPr>
      <w:tabs>
        <w:tab w:val="center" w:pos="4536"/>
        <w:tab w:val="right" w:pos="9072"/>
      </w:tabs>
      <w:spacing w:after="0" w:line="240" w:lineRule="auto"/>
    </w:pPr>
  </w:style>
  <w:style w:type="character" w:customStyle="1" w:styleId="ZpatChar">
    <w:name w:val="Zápatí Char"/>
    <w:basedOn w:val="Standardnpsmoodstavce"/>
    <w:link w:val="Zpat"/>
    <w:uiPriority w:val="99"/>
    <w:rsid w:val="00C91D54"/>
    <w:rPr>
      <w:rFonts w:eastAsiaTheme="minorEastAsia"/>
      <w:lang w:eastAsia="cs-CZ"/>
    </w:rPr>
  </w:style>
  <w:style w:type="paragraph" w:customStyle="1" w:styleId="Styl">
    <w:name w:val="Styl"/>
    <w:rsid w:val="00997626"/>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character" w:customStyle="1" w:styleId="WW8Num6z0">
    <w:name w:val="WW8Num6z0"/>
    <w:rsid w:val="00150201"/>
    <w:rPr>
      <w:b w:val="0"/>
      <w:i w:val="0"/>
      <w:color w:val="auto"/>
    </w:rPr>
  </w:style>
  <w:style w:type="character" w:customStyle="1" w:styleId="Nevyeenzmnka1">
    <w:name w:val="Nevyřešená zmínka1"/>
    <w:basedOn w:val="Standardnpsmoodstavce"/>
    <w:uiPriority w:val="99"/>
    <w:semiHidden/>
    <w:unhideWhenUsed/>
    <w:rsid w:val="00C36450"/>
    <w:rPr>
      <w:color w:val="605E5C"/>
      <w:shd w:val="clear" w:color="auto" w:fill="E1DFDD"/>
    </w:rPr>
  </w:style>
  <w:style w:type="paragraph" w:styleId="Revize">
    <w:name w:val="Revision"/>
    <w:hidden/>
    <w:uiPriority w:val="99"/>
    <w:semiHidden/>
    <w:rsid w:val="000D4492"/>
    <w:pPr>
      <w:spacing w:after="0" w:line="240" w:lineRule="auto"/>
    </w:pPr>
    <w:rPr>
      <w:rFonts w:eastAsiaTheme="minorEastAsia"/>
      <w:lang w:eastAsia="cs-CZ"/>
    </w:rPr>
  </w:style>
  <w:style w:type="paragraph" w:styleId="FormtovanvHTML">
    <w:name w:val="HTML Preformatted"/>
    <w:basedOn w:val="Normln"/>
    <w:link w:val="FormtovanvHTMLChar"/>
    <w:uiPriority w:val="99"/>
    <w:semiHidden/>
    <w:unhideWhenUsed/>
    <w:rsid w:val="008A4BCE"/>
    <w:pPr>
      <w:spacing w:after="0" w:line="240" w:lineRule="auto"/>
    </w:pPr>
    <w:rPr>
      <w:rFonts w:ascii="Consolas" w:hAnsi="Consolas" w:cs="Consolas"/>
      <w:sz w:val="20"/>
      <w:szCs w:val="20"/>
    </w:rPr>
  </w:style>
  <w:style w:type="character" w:customStyle="1" w:styleId="FormtovanvHTMLChar">
    <w:name w:val="Formátovaný v HTML Char"/>
    <w:basedOn w:val="Standardnpsmoodstavce"/>
    <w:link w:val="FormtovanvHTML"/>
    <w:uiPriority w:val="99"/>
    <w:semiHidden/>
    <w:rsid w:val="008A4BCE"/>
    <w:rPr>
      <w:rFonts w:ascii="Consolas" w:eastAsiaTheme="minorEastAsia" w:hAnsi="Consolas" w:cs="Consolas"/>
      <w:sz w:val="20"/>
      <w:szCs w:val="20"/>
      <w:lang w:eastAsia="cs-CZ"/>
    </w:rPr>
  </w:style>
  <w:style w:type="paragraph" w:customStyle="1" w:styleId="BodyText21">
    <w:name w:val="Body Text 21"/>
    <w:basedOn w:val="Normln"/>
    <w:rsid w:val="007D1C3A"/>
    <w:pPr>
      <w:widowControl w:val="0"/>
      <w:spacing w:after="0" w:line="240" w:lineRule="auto"/>
      <w:ind w:left="709" w:hanging="709"/>
      <w:jc w:val="both"/>
    </w:pPr>
    <w:rPr>
      <w:rFonts w:ascii="Univers" w:eastAsia="Times New Roman" w:hAnsi="Univers" w:cs="Times New Roman"/>
      <w:sz w:val="24"/>
      <w:szCs w:val="20"/>
      <w:lang w:val="cs-CZ"/>
    </w:rPr>
  </w:style>
  <w:style w:type="character" w:customStyle="1" w:styleId="jlqj4b">
    <w:name w:val="jlqj4b"/>
    <w:basedOn w:val="Standardnpsmoodstavce"/>
    <w:rsid w:val="001A73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24F7F"/>
    <w:rPr>
      <w:rFonts w:eastAsiaTheme="minorEastAs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99"/>
    <w:qFormat/>
    <w:rsid w:val="00713BC0"/>
    <w:pPr>
      <w:ind w:left="720"/>
      <w:contextualSpacing/>
    </w:pPr>
  </w:style>
  <w:style w:type="character" w:customStyle="1" w:styleId="OdstavecseseznamemChar">
    <w:name w:val="Odstavec se seznamem Char"/>
    <w:link w:val="Odstavecseseznamem"/>
    <w:uiPriority w:val="99"/>
    <w:locked/>
    <w:rsid w:val="00713BC0"/>
    <w:rPr>
      <w:rFonts w:eastAsiaTheme="minorEastAsia"/>
      <w:lang w:eastAsia="cs-CZ"/>
    </w:rPr>
  </w:style>
  <w:style w:type="paragraph" w:customStyle="1" w:styleId="Prohlen">
    <w:name w:val="Prohlášení"/>
    <w:basedOn w:val="Normln"/>
    <w:uiPriority w:val="99"/>
    <w:rsid w:val="00713BC0"/>
    <w:pPr>
      <w:widowControl w:val="0"/>
      <w:spacing w:after="0" w:line="280" w:lineRule="atLeast"/>
      <w:jc w:val="center"/>
    </w:pPr>
    <w:rPr>
      <w:rFonts w:ascii="Times New Roman" w:eastAsia="Times New Roman" w:hAnsi="Times New Roman" w:cs="Times New Roman"/>
      <w:b/>
      <w:sz w:val="24"/>
      <w:szCs w:val="20"/>
      <w:lang w:eastAsia="en-US"/>
    </w:rPr>
  </w:style>
  <w:style w:type="character" w:styleId="Hypertextovodkaz">
    <w:name w:val="Hyperlink"/>
    <w:basedOn w:val="Standardnpsmoodstavce"/>
    <w:uiPriority w:val="99"/>
    <w:unhideWhenUsed/>
    <w:rsid w:val="001B02D4"/>
    <w:rPr>
      <w:color w:val="0000FF" w:themeColor="hyperlink"/>
      <w:u w:val="single"/>
    </w:rPr>
  </w:style>
  <w:style w:type="character" w:styleId="Odkaznakoment">
    <w:name w:val="annotation reference"/>
    <w:basedOn w:val="Standardnpsmoodstavce"/>
    <w:uiPriority w:val="99"/>
    <w:unhideWhenUsed/>
    <w:rsid w:val="00E94FE8"/>
    <w:rPr>
      <w:sz w:val="16"/>
      <w:szCs w:val="16"/>
    </w:rPr>
  </w:style>
  <w:style w:type="paragraph" w:styleId="Textkomente">
    <w:name w:val="annotation text"/>
    <w:basedOn w:val="Normln"/>
    <w:link w:val="TextkomenteChar"/>
    <w:uiPriority w:val="99"/>
    <w:semiHidden/>
    <w:unhideWhenUsed/>
    <w:rsid w:val="00E94FE8"/>
    <w:pPr>
      <w:spacing w:line="240" w:lineRule="auto"/>
    </w:pPr>
    <w:rPr>
      <w:sz w:val="20"/>
      <w:szCs w:val="20"/>
    </w:rPr>
  </w:style>
  <w:style w:type="character" w:customStyle="1" w:styleId="TextkomenteChar">
    <w:name w:val="Text komentáře Char"/>
    <w:basedOn w:val="Standardnpsmoodstavce"/>
    <w:link w:val="Textkomente"/>
    <w:uiPriority w:val="99"/>
    <w:semiHidden/>
    <w:rsid w:val="00E94FE8"/>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E94FE8"/>
    <w:rPr>
      <w:b/>
      <w:bCs/>
    </w:rPr>
  </w:style>
  <w:style w:type="character" w:customStyle="1" w:styleId="PedmtkomenteChar">
    <w:name w:val="Předmět komentáře Char"/>
    <w:basedOn w:val="TextkomenteChar"/>
    <w:link w:val="Pedmtkomente"/>
    <w:uiPriority w:val="99"/>
    <w:semiHidden/>
    <w:rsid w:val="00E94FE8"/>
    <w:rPr>
      <w:rFonts w:eastAsiaTheme="minorEastAsia"/>
      <w:b/>
      <w:bCs/>
      <w:sz w:val="20"/>
      <w:szCs w:val="20"/>
      <w:lang w:eastAsia="cs-CZ"/>
    </w:rPr>
  </w:style>
  <w:style w:type="paragraph" w:styleId="Textbubliny">
    <w:name w:val="Balloon Text"/>
    <w:basedOn w:val="Normln"/>
    <w:link w:val="TextbublinyChar"/>
    <w:uiPriority w:val="99"/>
    <w:semiHidden/>
    <w:unhideWhenUsed/>
    <w:rsid w:val="00E94F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94FE8"/>
    <w:rPr>
      <w:rFonts w:ascii="Tahoma" w:eastAsiaTheme="minorEastAsia" w:hAnsi="Tahoma" w:cs="Tahoma"/>
      <w:sz w:val="16"/>
      <w:szCs w:val="16"/>
      <w:lang w:eastAsia="cs-CZ"/>
    </w:rPr>
  </w:style>
  <w:style w:type="paragraph" w:styleId="Zhlav">
    <w:name w:val="header"/>
    <w:basedOn w:val="Normln"/>
    <w:link w:val="ZhlavChar"/>
    <w:uiPriority w:val="99"/>
    <w:unhideWhenUsed/>
    <w:rsid w:val="00C91D5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91D54"/>
    <w:rPr>
      <w:rFonts w:eastAsiaTheme="minorEastAsia"/>
      <w:lang w:eastAsia="cs-CZ"/>
    </w:rPr>
  </w:style>
  <w:style w:type="paragraph" w:styleId="Zpat">
    <w:name w:val="footer"/>
    <w:basedOn w:val="Normln"/>
    <w:link w:val="ZpatChar"/>
    <w:uiPriority w:val="99"/>
    <w:unhideWhenUsed/>
    <w:rsid w:val="00C91D54"/>
    <w:pPr>
      <w:tabs>
        <w:tab w:val="center" w:pos="4536"/>
        <w:tab w:val="right" w:pos="9072"/>
      </w:tabs>
      <w:spacing w:after="0" w:line="240" w:lineRule="auto"/>
    </w:pPr>
  </w:style>
  <w:style w:type="character" w:customStyle="1" w:styleId="ZpatChar">
    <w:name w:val="Zápatí Char"/>
    <w:basedOn w:val="Standardnpsmoodstavce"/>
    <w:link w:val="Zpat"/>
    <w:uiPriority w:val="99"/>
    <w:rsid w:val="00C91D54"/>
    <w:rPr>
      <w:rFonts w:eastAsiaTheme="minorEastAsia"/>
      <w:lang w:eastAsia="cs-CZ"/>
    </w:rPr>
  </w:style>
  <w:style w:type="paragraph" w:customStyle="1" w:styleId="Styl">
    <w:name w:val="Styl"/>
    <w:rsid w:val="00997626"/>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character" w:customStyle="1" w:styleId="WW8Num6z0">
    <w:name w:val="WW8Num6z0"/>
    <w:rsid w:val="00150201"/>
    <w:rPr>
      <w:b w:val="0"/>
      <w:i w:val="0"/>
      <w:color w:val="auto"/>
    </w:rPr>
  </w:style>
  <w:style w:type="character" w:customStyle="1" w:styleId="Nevyeenzmnka1">
    <w:name w:val="Nevyřešená zmínka1"/>
    <w:basedOn w:val="Standardnpsmoodstavce"/>
    <w:uiPriority w:val="99"/>
    <w:semiHidden/>
    <w:unhideWhenUsed/>
    <w:rsid w:val="00C36450"/>
    <w:rPr>
      <w:color w:val="605E5C"/>
      <w:shd w:val="clear" w:color="auto" w:fill="E1DFDD"/>
    </w:rPr>
  </w:style>
  <w:style w:type="paragraph" w:styleId="Revize">
    <w:name w:val="Revision"/>
    <w:hidden/>
    <w:uiPriority w:val="99"/>
    <w:semiHidden/>
    <w:rsid w:val="000D4492"/>
    <w:pPr>
      <w:spacing w:after="0" w:line="240" w:lineRule="auto"/>
    </w:pPr>
    <w:rPr>
      <w:rFonts w:eastAsiaTheme="minorEastAsia"/>
      <w:lang w:eastAsia="cs-CZ"/>
    </w:rPr>
  </w:style>
  <w:style w:type="paragraph" w:styleId="FormtovanvHTML">
    <w:name w:val="HTML Preformatted"/>
    <w:basedOn w:val="Normln"/>
    <w:link w:val="FormtovanvHTMLChar"/>
    <w:uiPriority w:val="99"/>
    <w:semiHidden/>
    <w:unhideWhenUsed/>
    <w:rsid w:val="008A4BCE"/>
    <w:pPr>
      <w:spacing w:after="0" w:line="240" w:lineRule="auto"/>
    </w:pPr>
    <w:rPr>
      <w:rFonts w:ascii="Consolas" w:hAnsi="Consolas" w:cs="Consolas"/>
      <w:sz w:val="20"/>
      <w:szCs w:val="20"/>
    </w:rPr>
  </w:style>
  <w:style w:type="character" w:customStyle="1" w:styleId="FormtovanvHTMLChar">
    <w:name w:val="Formátovaný v HTML Char"/>
    <w:basedOn w:val="Standardnpsmoodstavce"/>
    <w:link w:val="FormtovanvHTML"/>
    <w:uiPriority w:val="99"/>
    <w:semiHidden/>
    <w:rsid w:val="008A4BCE"/>
    <w:rPr>
      <w:rFonts w:ascii="Consolas" w:eastAsiaTheme="minorEastAsia" w:hAnsi="Consolas" w:cs="Consolas"/>
      <w:sz w:val="20"/>
      <w:szCs w:val="20"/>
      <w:lang w:eastAsia="cs-CZ"/>
    </w:rPr>
  </w:style>
  <w:style w:type="paragraph" w:customStyle="1" w:styleId="BodyText21">
    <w:name w:val="Body Text 21"/>
    <w:basedOn w:val="Normln"/>
    <w:rsid w:val="007D1C3A"/>
    <w:pPr>
      <w:widowControl w:val="0"/>
      <w:spacing w:after="0" w:line="240" w:lineRule="auto"/>
      <w:ind w:left="709" w:hanging="709"/>
      <w:jc w:val="both"/>
    </w:pPr>
    <w:rPr>
      <w:rFonts w:ascii="Univers" w:eastAsia="Times New Roman" w:hAnsi="Univers" w:cs="Times New Roman"/>
      <w:sz w:val="24"/>
      <w:szCs w:val="20"/>
      <w:lang w:val="cs-CZ"/>
    </w:rPr>
  </w:style>
  <w:style w:type="character" w:customStyle="1" w:styleId="jlqj4b">
    <w:name w:val="jlqj4b"/>
    <w:basedOn w:val="Standardnpsmoodstavce"/>
    <w:rsid w:val="001A73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874136">
      <w:bodyDiv w:val="1"/>
      <w:marLeft w:val="0"/>
      <w:marRight w:val="0"/>
      <w:marTop w:val="0"/>
      <w:marBottom w:val="0"/>
      <w:divBdr>
        <w:top w:val="none" w:sz="0" w:space="0" w:color="auto"/>
        <w:left w:val="none" w:sz="0" w:space="0" w:color="auto"/>
        <w:bottom w:val="none" w:sz="0" w:space="0" w:color="auto"/>
        <w:right w:val="none" w:sz="0" w:space="0" w:color="auto"/>
      </w:divBdr>
      <w:divsChild>
        <w:div w:id="1006252929">
          <w:marLeft w:val="0"/>
          <w:marRight w:val="0"/>
          <w:marTop w:val="0"/>
          <w:marBottom w:val="0"/>
          <w:divBdr>
            <w:top w:val="none" w:sz="0" w:space="0" w:color="auto"/>
            <w:left w:val="none" w:sz="0" w:space="0" w:color="auto"/>
            <w:bottom w:val="none" w:sz="0" w:space="0" w:color="auto"/>
            <w:right w:val="none" w:sz="0" w:space="0" w:color="auto"/>
          </w:divBdr>
          <w:divsChild>
            <w:div w:id="1194341855">
              <w:marLeft w:val="0"/>
              <w:marRight w:val="0"/>
              <w:marTop w:val="0"/>
              <w:marBottom w:val="0"/>
              <w:divBdr>
                <w:top w:val="none" w:sz="0" w:space="0" w:color="auto"/>
                <w:left w:val="none" w:sz="0" w:space="0" w:color="auto"/>
                <w:bottom w:val="none" w:sz="0" w:space="0" w:color="auto"/>
                <w:right w:val="none" w:sz="0" w:space="0" w:color="auto"/>
              </w:divBdr>
              <w:divsChild>
                <w:div w:id="1118572767">
                  <w:marLeft w:val="0"/>
                  <w:marRight w:val="0"/>
                  <w:marTop w:val="0"/>
                  <w:marBottom w:val="0"/>
                  <w:divBdr>
                    <w:top w:val="none" w:sz="0" w:space="0" w:color="auto"/>
                    <w:left w:val="none" w:sz="0" w:space="0" w:color="auto"/>
                    <w:bottom w:val="none" w:sz="0" w:space="0" w:color="auto"/>
                    <w:right w:val="none" w:sz="0" w:space="0" w:color="auto"/>
                  </w:divBdr>
                  <w:divsChild>
                    <w:div w:id="1668897623">
                      <w:marLeft w:val="0"/>
                      <w:marRight w:val="0"/>
                      <w:marTop w:val="0"/>
                      <w:marBottom w:val="0"/>
                      <w:divBdr>
                        <w:top w:val="none" w:sz="0" w:space="0" w:color="auto"/>
                        <w:left w:val="none" w:sz="0" w:space="0" w:color="auto"/>
                        <w:bottom w:val="none" w:sz="0" w:space="0" w:color="auto"/>
                        <w:right w:val="none" w:sz="0" w:space="0" w:color="auto"/>
                      </w:divBdr>
                      <w:divsChild>
                        <w:div w:id="1534225675">
                          <w:marLeft w:val="0"/>
                          <w:marRight w:val="0"/>
                          <w:marTop w:val="0"/>
                          <w:marBottom w:val="0"/>
                          <w:divBdr>
                            <w:top w:val="none" w:sz="0" w:space="0" w:color="auto"/>
                            <w:left w:val="none" w:sz="0" w:space="0" w:color="auto"/>
                            <w:bottom w:val="none" w:sz="0" w:space="0" w:color="auto"/>
                            <w:right w:val="none" w:sz="0" w:space="0" w:color="auto"/>
                          </w:divBdr>
                          <w:divsChild>
                            <w:div w:id="924337372">
                              <w:marLeft w:val="0"/>
                              <w:marRight w:val="0"/>
                              <w:marTop w:val="0"/>
                              <w:marBottom w:val="0"/>
                              <w:divBdr>
                                <w:top w:val="none" w:sz="0" w:space="0" w:color="auto"/>
                                <w:left w:val="none" w:sz="0" w:space="0" w:color="auto"/>
                                <w:bottom w:val="none" w:sz="0" w:space="0" w:color="auto"/>
                                <w:right w:val="none" w:sz="0" w:space="0" w:color="auto"/>
                              </w:divBdr>
                              <w:divsChild>
                                <w:div w:id="825976827">
                                  <w:marLeft w:val="0"/>
                                  <w:marRight w:val="0"/>
                                  <w:marTop w:val="0"/>
                                  <w:marBottom w:val="0"/>
                                  <w:divBdr>
                                    <w:top w:val="none" w:sz="0" w:space="0" w:color="auto"/>
                                    <w:left w:val="none" w:sz="0" w:space="0" w:color="auto"/>
                                    <w:bottom w:val="none" w:sz="0" w:space="0" w:color="auto"/>
                                    <w:right w:val="none" w:sz="0" w:space="0" w:color="auto"/>
                                  </w:divBdr>
                                  <w:divsChild>
                                    <w:div w:id="1778213886">
                                      <w:marLeft w:val="0"/>
                                      <w:marRight w:val="0"/>
                                      <w:marTop w:val="0"/>
                                      <w:marBottom w:val="0"/>
                                      <w:divBdr>
                                        <w:top w:val="none" w:sz="0" w:space="0" w:color="auto"/>
                                        <w:left w:val="none" w:sz="0" w:space="0" w:color="auto"/>
                                        <w:bottom w:val="none" w:sz="0" w:space="0" w:color="auto"/>
                                        <w:right w:val="none" w:sz="0" w:space="0" w:color="auto"/>
                                      </w:divBdr>
                                      <w:divsChild>
                                        <w:div w:id="1533684108">
                                          <w:marLeft w:val="0"/>
                                          <w:marRight w:val="0"/>
                                          <w:marTop w:val="0"/>
                                          <w:marBottom w:val="0"/>
                                          <w:divBdr>
                                            <w:top w:val="none" w:sz="0" w:space="0" w:color="auto"/>
                                            <w:left w:val="none" w:sz="0" w:space="0" w:color="auto"/>
                                            <w:bottom w:val="none" w:sz="0" w:space="0" w:color="auto"/>
                                            <w:right w:val="none" w:sz="0" w:space="0" w:color="auto"/>
                                          </w:divBdr>
                                          <w:divsChild>
                                            <w:div w:id="472059981">
                                              <w:marLeft w:val="0"/>
                                              <w:marRight w:val="0"/>
                                              <w:marTop w:val="0"/>
                                              <w:marBottom w:val="495"/>
                                              <w:divBdr>
                                                <w:top w:val="none" w:sz="0" w:space="0" w:color="auto"/>
                                                <w:left w:val="none" w:sz="0" w:space="0" w:color="auto"/>
                                                <w:bottom w:val="none" w:sz="0" w:space="0" w:color="auto"/>
                                                <w:right w:val="none" w:sz="0" w:space="0" w:color="auto"/>
                                              </w:divBdr>
                                              <w:divsChild>
                                                <w:div w:id="45976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52791880">
      <w:bodyDiv w:val="1"/>
      <w:marLeft w:val="0"/>
      <w:marRight w:val="0"/>
      <w:marTop w:val="0"/>
      <w:marBottom w:val="0"/>
      <w:divBdr>
        <w:top w:val="none" w:sz="0" w:space="0" w:color="auto"/>
        <w:left w:val="none" w:sz="0" w:space="0" w:color="auto"/>
        <w:bottom w:val="none" w:sz="0" w:space="0" w:color="auto"/>
        <w:right w:val="none" w:sz="0" w:space="0" w:color="auto"/>
      </w:divBdr>
    </w:div>
    <w:div w:id="744837302">
      <w:bodyDiv w:val="1"/>
      <w:marLeft w:val="0"/>
      <w:marRight w:val="0"/>
      <w:marTop w:val="0"/>
      <w:marBottom w:val="0"/>
      <w:divBdr>
        <w:top w:val="none" w:sz="0" w:space="0" w:color="auto"/>
        <w:left w:val="none" w:sz="0" w:space="0" w:color="auto"/>
        <w:bottom w:val="none" w:sz="0" w:space="0" w:color="auto"/>
        <w:right w:val="none" w:sz="0" w:space="0" w:color="auto"/>
      </w:divBdr>
      <w:divsChild>
        <w:div w:id="1075012803">
          <w:marLeft w:val="0"/>
          <w:marRight w:val="0"/>
          <w:marTop w:val="0"/>
          <w:marBottom w:val="0"/>
          <w:divBdr>
            <w:top w:val="none" w:sz="0" w:space="0" w:color="auto"/>
            <w:left w:val="none" w:sz="0" w:space="0" w:color="auto"/>
            <w:bottom w:val="none" w:sz="0" w:space="0" w:color="auto"/>
            <w:right w:val="none" w:sz="0" w:space="0" w:color="auto"/>
          </w:divBdr>
          <w:divsChild>
            <w:div w:id="1485197259">
              <w:marLeft w:val="0"/>
              <w:marRight w:val="0"/>
              <w:marTop w:val="0"/>
              <w:marBottom w:val="0"/>
              <w:divBdr>
                <w:top w:val="none" w:sz="0" w:space="0" w:color="auto"/>
                <w:left w:val="none" w:sz="0" w:space="0" w:color="auto"/>
                <w:bottom w:val="none" w:sz="0" w:space="0" w:color="auto"/>
                <w:right w:val="none" w:sz="0" w:space="0" w:color="auto"/>
              </w:divBdr>
              <w:divsChild>
                <w:div w:id="1397512020">
                  <w:marLeft w:val="0"/>
                  <w:marRight w:val="0"/>
                  <w:marTop w:val="0"/>
                  <w:marBottom w:val="0"/>
                  <w:divBdr>
                    <w:top w:val="none" w:sz="0" w:space="0" w:color="auto"/>
                    <w:left w:val="none" w:sz="0" w:space="0" w:color="auto"/>
                    <w:bottom w:val="none" w:sz="0" w:space="0" w:color="auto"/>
                    <w:right w:val="none" w:sz="0" w:space="0" w:color="auto"/>
                  </w:divBdr>
                  <w:divsChild>
                    <w:div w:id="1353609489">
                      <w:marLeft w:val="0"/>
                      <w:marRight w:val="0"/>
                      <w:marTop w:val="0"/>
                      <w:marBottom w:val="0"/>
                      <w:divBdr>
                        <w:top w:val="none" w:sz="0" w:space="0" w:color="auto"/>
                        <w:left w:val="none" w:sz="0" w:space="0" w:color="auto"/>
                        <w:bottom w:val="none" w:sz="0" w:space="0" w:color="auto"/>
                        <w:right w:val="none" w:sz="0" w:space="0" w:color="auto"/>
                      </w:divBdr>
                      <w:divsChild>
                        <w:div w:id="471679570">
                          <w:marLeft w:val="0"/>
                          <w:marRight w:val="0"/>
                          <w:marTop w:val="0"/>
                          <w:marBottom w:val="0"/>
                          <w:divBdr>
                            <w:top w:val="none" w:sz="0" w:space="0" w:color="auto"/>
                            <w:left w:val="none" w:sz="0" w:space="0" w:color="auto"/>
                            <w:bottom w:val="none" w:sz="0" w:space="0" w:color="auto"/>
                            <w:right w:val="none" w:sz="0" w:space="0" w:color="auto"/>
                          </w:divBdr>
                          <w:divsChild>
                            <w:div w:id="658726636">
                              <w:marLeft w:val="0"/>
                              <w:marRight w:val="0"/>
                              <w:marTop w:val="0"/>
                              <w:marBottom w:val="0"/>
                              <w:divBdr>
                                <w:top w:val="none" w:sz="0" w:space="0" w:color="auto"/>
                                <w:left w:val="none" w:sz="0" w:space="0" w:color="auto"/>
                                <w:bottom w:val="none" w:sz="0" w:space="0" w:color="auto"/>
                                <w:right w:val="none" w:sz="0" w:space="0" w:color="auto"/>
                              </w:divBdr>
                              <w:divsChild>
                                <w:div w:id="753206310">
                                  <w:marLeft w:val="0"/>
                                  <w:marRight w:val="0"/>
                                  <w:marTop w:val="0"/>
                                  <w:marBottom w:val="0"/>
                                  <w:divBdr>
                                    <w:top w:val="none" w:sz="0" w:space="0" w:color="auto"/>
                                    <w:left w:val="none" w:sz="0" w:space="0" w:color="auto"/>
                                    <w:bottom w:val="none" w:sz="0" w:space="0" w:color="auto"/>
                                    <w:right w:val="none" w:sz="0" w:space="0" w:color="auto"/>
                                  </w:divBdr>
                                  <w:divsChild>
                                    <w:div w:id="1845168006">
                                      <w:marLeft w:val="0"/>
                                      <w:marRight w:val="0"/>
                                      <w:marTop w:val="0"/>
                                      <w:marBottom w:val="0"/>
                                      <w:divBdr>
                                        <w:top w:val="none" w:sz="0" w:space="0" w:color="auto"/>
                                        <w:left w:val="none" w:sz="0" w:space="0" w:color="auto"/>
                                        <w:bottom w:val="none" w:sz="0" w:space="0" w:color="auto"/>
                                        <w:right w:val="none" w:sz="0" w:space="0" w:color="auto"/>
                                      </w:divBdr>
                                      <w:divsChild>
                                        <w:div w:id="1952276539">
                                          <w:marLeft w:val="0"/>
                                          <w:marRight w:val="0"/>
                                          <w:marTop w:val="0"/>
                                          <w:marBottom w:val="0"/>
                                          <w:divBdr>
                                            <w:top w:val="none" w:sz="0" w:space="0" w:color="auto"/>
                                            <w:left w:val="none" w:sz="0" w:space="0" w:color="auto"/>
                                            <w:bottom w:val="none" w:sz="0" w:space="0" w:color="auto"/>
                                            <w:right w:val="none" w:sz="0" w:space="0" w:color="auto"/>
                                          </w:divBdr>
                                          <w:divsChild>
                                            <w:div w:id="1403258039">
                                              <w:marLeft w:val="0"/>
                                              <w:marRight w:val="0"/>
                                              <w:marTop w:val="0"/>
                                              <w:marBottom w:val="495"/>
                                              <w:divBdr>
                                                <w:top w:val="none" w:sz="0" w:space="0" w:color="auto"/>
                                                <w:left w:val="none" w:sz="0" w:space="0" w:color="auto"/>
                                                <w:bottom w:val="none" w:sz="0" w:space="0" w:color="auto"/>
                                                <w:right w:val="none" w:sz="0" w:space="0" w:color="auto"/>
                                              </w:divBdr>
                                              <w:divsChild>
                                                <w:div w:id="1718696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40196217">
      <w:bodyDiv w:val="1"/>
      <w:marLeft w:val="0"/>
      <w:marRight w:val="0"/>
      <w:marTop w:val="0"/>
      <w:marBottom w:val="0"/>
      <w:divBdr>
        <w:top w:val="none" w:sz="0" w:space="0" w:color="auto"/>
        <w:left w:val="none" w:sz="0" w:space="0" w:color="auto"/>
        <w:bottom w:val="none" w:sz="0" w:space="0" w:color="auto"/>
        <w:right w:val="none" w:sz="0" w:space="0" w:color="auto"/>
      </w:divBdr>
      <w:divsChild>
        <w:div w:id="1761021143">
          <w:marLeft w:val="0"/>
          <w:marRight w:val="0"/>
          <w:marTop w:val="0"/>
          <w:marBottom w:val="0"/>
          <w:divBdr>
            <w:top w:val="none" w:sz="0" w:space="0" w:color="auto"/>
            <w:left w:val="none" w:sz="0" w:space="0" w:color="auto"/>
            <w:bottom w:val="none" w:sz="0" w:space="0" w:color="auto"/>
            <w:right w:val="none" w:sz="0" w:space="0" w:color="auto"/>
          </w:divBdr>
          <w:divsChild>
            <w:div w:id="821967478">
              <w:marLeft w:val="0"/>
              <w:marRight w:val="0"/>
              <w:marTop w:val="0"/>
              <w:marBottom w:val="0"/>
              <w:divBdr>
                <w:top w:val="none" w:sz="0" w:space="0" w:color="auto"/>
                <w:left w:val="none" w:sz="0" w:space="0" w:color="auto"/>
                <w:bottom w:val="none" w:sz="0" w:space="0" w:color="auto"/>
                <w:right w:val="none" w:sz="0" w:space="0" w:color="auto"/>
              </w:divBdr>
              <w:divsChild>
                <w:div w:id="872037368">
                  <w:marLeft w:val="0"/>
                  <w:marRight w:val="0"/>
                  <w:marTop w:val="0"/>
                  <w:marBottom w:val="0"/>
                  <w:divBdr>
                    <w:top w:val="none" w:sz="0" w:space="0" w:color="auto"/>
                    <w:left w:val="none" w:sz="0" w:space="0" w:color="auto"/>
                    <w:bottom w:val="none" w:sz="0" w:space="0" w:color="auto"/>
                    <w:right w:val="none" w:sz="0" w:space="0" w:color="auto"/>
                  </w:divBdr>
                  <w:divsChild>
                    <w:div w:id="859702223">
                      <w:marLeft w:val="0"/>
                      <w:marRight w:val="0"/>
                      <w:marTop w:val="0"/>
                      <w:marBottom w:val="0"/>
                      <w:divBdr>
                        <w:top w:val="none" w:sz="0" w:space="0" w:color="auto"/>
                        <w:left w:val="none" w:sz="0" w:space="0" w:color="auto"/>
                        <w:bottom w:val="none" w:sz="0" w:space="0" w:color="auto"/>
                        <w:right w:val="none" w:sz="0" w:space="0" w:color="auto"/>
                      </w:divBdr>
                      <w:divsChild>
                        <w:div w:id="1405444548">
                          <w:marLeft w:val="0"/>
                          <w:marRight w:val="0"/>
                          <w:marTop w:val="0"/>
                          <w:marBottom w:val="0"/>
                          <w:divBdr>
                            <w:top w:val="none" w:sz="0" w:space="0" w:color="auto"/>
                            <w:left w:val="none" w:sz="0" w:space="0" w:color="auto"/>
                            <w:bottom w:val="none" w:sz="0" w:space="0" w:color="auto"/>
                            <w:right w:val="none" w:sz="0" w:space="0" w:color="auto"/>
                          </w:divBdr>
                          <w:divsChild>
                            <w:div w:id="438186770">
                              <w:marLeft w:val="2700"/>
                              <w:marRight w:val="3960"/>
                              <w:marTop w:val="0"/>
                              <w:marBottom w:val="0"/>
                              <w:divBdr>
                                <w:top w:val="none" w:sz="0" w:space="0" w:color="auto"/>
                                <w:left w:val="none" w:sz="0" w:space="0" w:color="auto"/>
                                <w:bottom w:val="none" w:sz="0" w:space="0" w:color="auto"/>
                                <w:right w:val="none" w:sz="0" w:space="0" w:color="auto"/>
                              </w:divBdr>
                              <w:divsChild>
                                <w:div w:id="2034382676">
                                  <w:marLeft w:val="0"/>
                                  <w:marRight w:val="0"/>
                                  <w:marTop w:val="0"/>
                                  <w:marBottom w:val="0"/>
                                  <w:divBdr>
                                    <w:top w:val="none" w:sz="0" w:space="0" w:color="auto"/>
                                    <w:left w:val="none" w:sz="0" w:space="0" w:color="auto"/>
                                    <w:bottom w:val="none" w:sz="0" w:space="0" w:color="auto"/>
                                    <w:right w:val="none" w:sz="0" w:space="0" w:color="auto"/>
                                  </w:divBdr>
                                  <w:divsChild>
                                    <w:div w:id="1450203879">
                                      <w:marLeft w:val="0"/>
                                      <w:marRight w:val="0"/>
                                      <w:marTop w:val="0"/>
                                      <w:marBottom w:val="0"/>
                                      <w:divBdr>
                                        <w:top w:val="none" w:sz="0" w:space="0" w:color="auto"/>
                                        <w:left w:val="none" w:sz="0" w:space="0" w:color="auto"/>
                                        <w:bottom w:val="none" w:sz="0" w:space="0" w:color="auto"/>
                                        <w:right w:val="none" w:sz="0" w:space="0" w:color="auto"/>
                                      </w:divBdr>
                                      <w:divsChild>
                                        <w:div w:id="1053500677">
                                          <w:marLeft w:val="0"/>
                                          <w:marRight w:val="0"/>
                                          <w:marTop w:val="0"/>
                                          <w:marBottom w:val="0"/>
                                          <w:divBdr>
                                            <w:top w:val="none" w:sz="0" w:space="0" w:color="auto"/>
                                            <w:left w:val="none" w:sz="0" w:space="0" w:color="auto"/>
                                            <w:bottom w:val="none" w:sz="0" w:space="0" w:color="auto"/>
                                            <w:right w:val="none" w:sz="0" w:space="0" w:color="auto"/>
                                          </w:divBdr>
                                          <w:divsChild>
                                            <w:div w:id="1315792541">
                                              <w:marLeft w:val="0"/>
                                              <w:marRight w:val="0"/>
                                              <w:marTop w:val="90"/>
                                              <w:marBottom w:val="0"/>
                                              <w:divBdr>
                                                <w:top w:val="none" w:sz="0" w:space="0" w:color="auto"/>
                                                <w:left w:val="none" w:sz="0" w:space="0" w:color="auto"/>
                                                <w:bottom w:val="none" w:sz="0" w:space="0" w:color="auto"/>
                                                <w:right w:val="none" w:sz="0" w:space="0" w:color="auto"/>
                                              </w:divBdr>
                                              <w:divsChild>
                                                <w:div w:id="976492164">
                                                  <w:marLeft w:val="0"/>
                                                  <w:marRight w:val="0"/>
                                                  <w:marTop w:val="0"/>
                                                  <w:marBottom w:val="405"/>
                                                  <w:divBdr>
                                                    <w:top w:val="none" w:sz="0" w:space="0" w:color="auto"/>
                                                    <w:left w:val="none" w:sz="0" w:space="0" w:color="auto"/>
                                                    <w:bottom w:val="none" w:sz="0" w:space="0" w:color="auto"/>
                                                    <w:right w:val="none" w:sz="0" w:space="0" w:color="auto"/>
                                                  </w:divBdr>
                                                  <w:divsChild>
                                                    <w:div w:id="189537313">
                                                      <w:marLeft w:val="0"/>
                                                      <w:marRight w:val="0"/>
                                                      <w:marTop w:val="0"/>
                                                      <w:marBottom w:val="0"/>
                                                      <w:divBdr>
                                                        <w:top w:val="none" w:sz="0" w:space="0" w:color="auto"/>
                                                        <w:left w:val="none" w:sz="0" w:space="0" w:color="auto"/>
                                                        <w:bottom w:val="none" w:sz="0" w:space="0" w:color="auto"/>
                                                        <w:right w:val="none" w:sz="0" w:space="0" w:color="auto"/>
                                                      </w:divBdr>
                                                      <w:divsChild>
                                                        <w:div w:id="438524130">
                                                          <w:marLeft w:val="0"/>
                                                          <w:marRight w:val="0"/>
                                                          <w:marTop w:val="0"/>
                                                          <w:marBottom w:val="0"/>
                                                          <w:divBdr>
                                                            <w:top w:val="single" w:sz="6" w:space="0" w:color="DADCE0"/>
                                                            <w:left w:val="single" w:sz="6" w:space="0" w:color="DADCE0"/>
                                                            <w:bottom w:val="single" w:sz="6" w:space="0" w:color="DADCE0"/>
                                                            <w:right w:val="single" w:sz="6" w:space="0" w:color="DADCE0"/>
                                                          </w:divBdr>
                                                          <w:divsChild>
                                                            <w:div w:id="1337150023">
                                                              <w:marLeft w:val="0"/>
                                                              <w:marRight w:val="0"/>
                                                              <w:marTop w:val="0"/>
                                                              <w:marBottom w:val="0"/>
                                                              <w:divBdr>
                                                                <w:top w:val="none" w:sz="0" w:space="0" w:color="auto"/>
                                                                <w:left w:val="none" w:sz="0" w:space="0" w:color="auto"/>
                                                                <w:bottom w:val="none" w:sz="0" w:space="0" w:color="auto"/>
                                                                <w:right w:val="none" w:sz="0" w:space="0" w:color="auto"/>
                                                              </w:divBdr>
                                                              <w:divsChild>
                                                                <w:div w:id="1534926412">
                                                                  <w:marLeft w:val="0"/>
                                                                  <w:marRight w:val="0"/>
                                                                  <w:marTop w:val="0"/>
                                                                  <w:marBottom w:val="0"/>
                                                                  <w:divBdr>
                                                                    <w:top w:val="none" w:sz="0" w:space="0" w:color="auto"/>
                                                                    <w:left w:val="none" w:sz="0" w:space="0" w:color="auto"/>
                                                                    <w:bottom w:val="none" w:sz="0" w:space="0" w:color="auto"/>
                                                                    <w:right w:val="none" w:sz="0" w:space="0" w:color="auto"/>
                                                                  </w:divBdr>
                                                                  <w:divsChild>
                                                                    <w:div w:id="1399473166">
                                                                      <w:marLeft w:val="0"/>
                                                                      <w:marRight w:val="0"/>
                                                                      <w:marTop w:val="0"/>
                                                                      <w:marBottom w:val="0"/>
                                                                      <w:divBdr>
                                                                        <w:top w:val="none" w:sz="0" w:space="0" w:color="auto"/>
                                                                        <w:left w:val="none" w:sz="0" w:space="0" w:color="auto"/>
                                                                        <w:bottom w:val="none" w:sz="0" w:space="0" w:color="auto"/>
                                                                        <w:right w:val="none" w:sz="0" w:space="0" w:color="auto"/>
                                                                      </w:divBdr>
                                                                      <w:divsChild>
                                                                        <w:div w:id="837234813">
                                                                          <w:marLeft w:val="0"/>
                                                                          <w:marRight w:val="0"/>
                                                                          <w:marTop w:val="0"/>
                                                                          <w:marBottom w:val="0"/>
                                                                          <w:divBdr>
                                                                            <w:top w:val="none" w:sz="0" w:space="0" w:color="auto"/>
                                                                            <w:left w:val="none" w:sz="0" w:space="0" w:color="auto"/>
                                                                            <w:bottom w:val="none" w:sz="0" w:space="0" w:color="auto"/>
                                                                            <w:right w:val="none" w:sz="0" w:space="0" w:color="auto"/>
                                                                          </w:divBdr>
                                                                          <w:divsChild>
                                                                            <w:div w:id="1187208864">
                                                                              <w:marLeft w:val="0"/>
                                                                              <w:marRight w:val="0"/>
                                                                              <w:marTop w:val="0"/>
                                                                              <w:marBottom w:val="0"/>
                                                                              <w:divBdr>
                                                                                <w:top w:val="none" w:sz="0" w:space="0" w:color="auto"/>
                                                                                <w:left w:val="none" w:sz="0" w:space="0" w:color="auto"/>
                                                                                <w:bottom w:val="none" w:sz="0" w:space="0" w:color="auto"/>
                                                                                <w:right w:val="none" w:sz="0" w:space="0" w:color="auto"/>
                                                                              </w:divBdr>
                                                                              <w:divsChild>
                                                                                <w:div w:id="76296004">
                                                                                  <w:marLeft w:val="0"/>
                                                                                  <w:marRight w:val="0"/>
                                                                                  <w:marTop w:val="0"/>
                                                                                  <w:marBottom w:val="0"/>
                                                                                  <w:divBdr>
                                                                                    <w:top w:val="none" w:sz="0" w:space="0" w:color="auto"/>
                                                                                    <w:left w:val="none" w:sz="0" w:space="0" w:color="auto"/>
                                                                                    <w:bottom w:val="none" w:sz="0" w:space="0" w:color="auto"/>
                                                                                    <w:right w:val="none" w:sz="0" w:space="0" w:color="auto"/>
                                                                                  </w:divBdr>
                                                                                  <w:divsChild>
                                                                                    <w:div w:id="173500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5937802">
      <w:bodyDiv w:val="1"/>
      <w:marLeft w:val="0"/>
      <w:marRight w:val="0"/>
      <w:marTop w:val="0"/>
      <w:marBottom w:val="0"/>
      <w:divBdr>
        <w:top w:val="none" w:sz="0" w:space="0" w:color="auto"/>
        <w:left w:val="none" w:sz="0" w:space="0" w:color="auto"/>
        <w:bottom w:val="none" w:sz="0" w:space="0" w:color="auto"/>
        <w:right w:val="none" w:sz="0" w:space="0" w:color="auto"/>
      </w:divBdr>
      <w:divsChild>
        <w:div w:id="1848205371">
          <w:marLeft w:val="0"/>
          <w:marRight w:val="0"/>
          <w:marTop w:val="0"/>
          <w:marBottom w:val="0"/>
          <w:divBdr>
            <w:top w:val="none" w:sz="0" w:space="0" w:color="auto"/>
            <w:left w:val="none" w:sz="0" w:space="0" w:color="auto"/>
            <w:bottom w:val="none" w:sz="0" w:space="0" w:color="auto"/>
            <w:right w:val="none" w:sz="0" w:space="0" w:color="auto"/>
          </w:divBdr>
          <w:divsChild>
            <w:div w:id="172771593">
              <w:marLeft w:val="0"/>
              <w:marRight w:val="0"/>
              <w:marTop w:val="0"/>
              <w:marBottom w:val="0"/>
              <w:divBdr>
                <w:top w:val="none" w:sz="0" w:space="0" w:color="auto"/>
                <w:left w:val="none" w:sz="0" w:space="0" w:color="auto"/>
                <w:bottom w:val="none" w:sz="0" w:space="0" w:color="auto"/>
                <w:right w:val="none" w:sz="0" w:space="0" w:color="auto"/>
              </w:divBdr>
              <w:divsChild>
                <w:div w:id="553783918">
                  <w:marLeft w:val="0"/>
                  <w:marRight w:val="0"/>
                  <w:marTop w:val="0"/>
                  <w:marBottom w:val="0"/>
                  <w:divBdr>
                    <w:top w:val="none" w:sz="0" w:space="0" w:color="auto"/>
                    <w:left w:val="none" w:sz="0" w:space="0" w:color="auto"/>
                    <w:bottom w:val="none" w:sz="0" w:space="0" w:color="auto"/>
                    <w:right w:val="none" w:sz="0" w:space="0" w:color="auto"/>
                  </w:divBdr>
                  <w:divsChild>
                    <w:div w:id="1878928635">
                      <w:marLeft w:val="0"/>
                      <w:marRight w:val="0"/>
                      <w:marTop w:val="0"/>
                      <w:marBottom w:val="0"/>
                      <w:divBdr>
                        <w:top w:val="none" w:sz="0" w:space="0" w:color="auto"/>
                        <w:left w:val="none" w:sz="0" w:space="0" w:color="auto"/>
                        <w:bottom w:val="none" w:sz="0" w:space="0" w:color="auto"/>
                        <w:right w:val="none" w:sz="0" w:space="0" w:color="auto"/>
                      </w:divBdr>
                      <w:divsChild>
                        <w:div w:id="2120903367">
                          <w:marLeft w:val="0"/>
                          <w:marRight w:val="0"/>
                          <w:marTop w:val="0"/>
                          <w:marBottom w:val="0"/>
                          <w:divBdr>
                            <w:top w:val="none" w:sz="0" w:space="0" w:color="auto"/>
                            <w:left w:val="none" w:sz="0" w:space="0" w:color="auto"/>
                            <w:bottom w:val="none" w:sz="0" w:space="0" w:color="auto"/>
                            <w:right w:val="none" w:sz="0" w:space="0" w:color="auto"/>
                          </w:divBdr>
                          <w:divsChild>
                            <w:div w:id="2000571721">
                              <w:marLeft w:val="0"/>
                              <w:marRight w:val="0"/>
                              <w:marTop w:val="0"/>
                              <w:marBottom w:val="0"/>
                              <w:divBdr>
                                <w:top w:val="none" w:sz="0" w:space="0" w:color="auto"/>
                                <w:left w:val="none" w:sz="0" w:space="0" w:color="auto"/>
                                <w:bottom w:val="none" w:sz="0" w:space="0" w:color="auto"/>
                                <w:right w:val="none" w:sz="0" w:space="0" w:color="auto"/>
                              </w:divBdr>
                              <w:divsChild>
                                <w:div w:id="153766944">
                                  <w:marLeft w:val="0"/>
                                  <w:marRight w:val="0"/>
                                  <w:marTop w:val="0"/>
                                  <w:marBottom w:val="0"/>
                                  <w:divBdr>
                                    <w:top w:val="none" w:sz="0" w:space="0" w:color="auto"/>
                                    <w:left w:val="none" w:sz="0" w:space="0" w:color="auto"/>
                                    <w:bottom w:val="none" w:sz="0" w:space="0" w:color="auto"/>
                                    <w:right w:val="none" w:sz="0" w:space="0" w:color="auto"/>
                                  </w:divBdr>
                                  <w:divsChild>
                                    <w:div w:id="594285473">
                                      <w:marLeft w:val="0"/>
                                      <w:marRight w:val="0"/>
                                      <w:marTop w:val="0"/>
                                      <w:marBottom w:val="0"/>
                                      <w:divBdr>
                                        <w:top w:val="none" w:sz="0" w:space="0" w:color="auto"/>
                                        <w:left w:val="none" w:sz="0" w:space="0" w:color="auto"/>
                                        <w:bottom w:val="none" w:sz="0" w:space="0" w:color="auto"/>
                                        <w:right w:val="none" w:sz="0" w:space="0" w:color="auto"/>
                                      </w:divBdr>
                                      <w:divsChild>
                                        <w:div w:id="1693460901">
                                          <w:marLeft w:val="0"/>
                                          <w:marRight w:val="0"/>
                                          <w:marTop w:val="0"/>
                                          <w:marBottom w:val="0"/>
                                          <w:divBdr>
                                            <w:top w:val="none" w:sz="0" w:space="0" w:color="auto"/>
                                            <w:left w:val="none" w:sz="0" w:space="0" w:color="auto"/>
                                            <w:bottom w:val="none" w:sz="0" w:space="0" w:color="auto"/>
                                            <w:right w:val="none" w:sz="0" w:space="0" w:color="auto"/>
                                          </w:divBdr>
                                          <w:divsChild>
                                            <w:div w:id="1794328200">
                                              <w:marLeft w:val="0"/>
                                              <w:marRight w:val="0"/>
                                              <w:marTop w:val="0"/>
                                              <w:marBottom w:val="495"/>
                                              <w:divBdr>
                                                <w:top w:val="none" w:sz="0" w:space="0" w:color="auto"/>
                                                <w:left w:val="none" w:sz="0" w:space="0" w:color="auto"/>
                                                <w:bottom w:val="none" w:sz="0" w:space="0" w:color="auto"/>
                                                <w:right w:val="none" w:sz="0" w:space="0" w:color="auto"/>
                                              </w:divBdr>
                                              <w:divsChild>
                                                <w:div w:id="1225751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30719410">
      <w:bodyDiv w:val="1"/>
      <w:marLeft w:val="0"/>
      <w:marRight w:val="0"/>
      <w:marTop w:val="0"/>
      <w:marBottom w:val="0"/>
      <w:divBdr>
        <w:top w:val="none" w:sz="0" w:space="0" w:color="auto"/>
        <w:left w:val="none" w:sz="0" w:space="0" w:color="auto"/>
        <w:bottom w:val="none" w:sz="0" w:space="0" w:color="auto"/>
        <w:right w:val="none" w:sz="0" w:space="0" w:color="auto"/>
      </w:divBdr>
    </w:div>
    <w:div w:id="1348287066">
      <w:bodyDiv w:val="1"/>
      <w:marLeft w:val="0"/>
      <w:marRight w:val="0"/>
      <w:marTop w:val="0"/>
      <w:marBottom w:val="0"/>
      <w:divBdr>
        <w:top w:val="none" w:sz="0" w:space="0" w:color="auto"/>
        <w:left w:val="none" w:sz="0" w:space="0" w:color="auto"/>
        <w:bottom w:val="none" w:sz="0" w:space="0" w:color="auto"/>
        <w:right w:val="none" w:sz="0" w:space="0" w:color="auto"/>
      </w:divBdr>
      <w:divsChild>
        <w:div w:id="716781314">
          <w:marLeft w:val="0"/>
          <w:marRight w:val="0"/>
          <w:marTop w:val="0"/>
          <w:marBottom w:val="0"/>
          <w:divBdr>
            <w:top w:val="none" w:sz="0" w:space="0" w:color="auto"/>
            <w:left w:val="none" w:sz="0" w:space="0" w:color="auto"/>
            <w:bottom w:val="none" w:sz="0" w:space="0" w:color="auto"/>
            <w:right w:val="none" w:sz="0" w:space="0" w:color="auto"/>
          </w:divBdr>
          <w:divsChild>
            <w:div w:id="660349659">
              <w:marLeft w:val="0"/>
              <w:marRight w:val="0"/>
              <w:marTop w:val="0"/>
              <w:marBottom w:val="0"/>
              <w:divBdr>
                <w:top w:val="none" w:sz="0" w:space="0" w:color="auto"/>
                <w:left w:val="none" w:sz="0" w:space="0" w:color="auto"/>
                <w:bottom w:val="none" w:sz="0" w:space="0" w:color="auto"/>
                <w:right w:val="none" w:sz="0" w:space="0" w:color="auto"/>
              </w:divBdr>
              <w:divsChild>
                <w:div w:id="875308883">
                  <w:marLeft w:val="0"/>
                  <w:marRight w:val="0"/>
                  <w:marTop w:val="0"/>
                  <w:marBottom w:val="0"/>
                  <w:divBdr>
                    <w:top w:val="none" w:sz="0" w:space="0" w:color="auto"/>
                    <w:left w:val="none" w:sz="0" w:space="0" w:color="auto"/>
                    <w:bottom w:val="none" w:sz="0" w:space="0" w:color="auto"/>
                    <w:right w:val="none" w:sz="0" w:space="0" w:color="auto"/>
                  </w:divBdr>
                  <w:divsChild>
                    <w:div w:id="2038040641">
                      <w:marLeft w:val="0"/>
                      <w:marRight w:val="0"/>
                      <w:marTop w:val="0"/>
                      <w:marBottom w:val="0"/>
                      <w:divBdr>
                        <w:top w:val="none" w:sz="0" w:space="0" w:color="auto"/>
                        <w:left w:val="none" w:sz="0" w:space="0" w:color="auto"/>
                        <w:bottom w:val="none" w:sz="0" w:space="0" w:color="auto"/>
                        <w:right w:val="none" w:sz="0" w:space="0" w:color="auto"/>
                      </w:divBdr>
                      <w:divsChild>
                        <w:div w:id="441068927">
                          <w:marLeft w:val="0"/>
                          <w:marRight w:val="0"/>
                          <w:marTop w:val="0"/>
                          <w:marBottom w:val="0"/>
                          <w:divBdr>
                            <w:top w:val="none" w:sz="0" w:space="0" w:color="auto"/>
                            <w:left w:val="none" w:sz="0" w:space="0" w:color="auto"/>
                            <w:bottom w:val="none" w:sz="0" w:space="0" w:color="auto"/>
                            <w:right w:val="none" w:sz="0" w:space="0" w:color="auto"/>
                          </w:divBdr>
                          <w:divsChild>
                            <w:div w:id="1778599071">
                              <w:marLeft w:val="0"/>
                              <w:marRight w:val="0"/>
                              <w:marTop w:val="0"/>
                              <w:marBottom w:val="0"/>
                              <w:divBdr>
                                <w:top w:val="none" w:sz="0" w:space="0" w:color="auto"/>
                                <w:left w:val="none" w:sz="0" w:space="0" w:color="auto"/>
                                <w:bottom w:val="none" w:sz="0" w:space="0" w:color="auto"/>
                                <w:right w:val="none" w:sz="0" w:space="0" w:color="auto"/>
                              </w:divBdr>
                              <w:divsChild>
                                <w:div w:id="1605770722">
                                  <w:marLeft w:val="0"/>
                                  <w:marRight w:val="0"/>
                                  <w:marTop w:val="0"/>
                                  <w:marBottom w:val="0"/>
                                  <w:divBdr>
                                    <w:top w:val="none" w:sz="0" w:space="0" w:color="auto"/>
                                    <w:left w:val="none" w:sz="0" w:space="0" w:color="auto"/>
                                    <w:bottom w:val="none" w:sz="0" w:space="0" w:color="auto"/>
                                    <w:right w:val="none" w:sz="0" w:space="0" w:color="auto"/>
                                  </w:divBdr>
                                  <w:divsChild>
                                    <w:div w:id="266541337">
                                      <w:marLeft w:val="0"/>
                                      <w:marRight w:val="0"/>
                                      <w:marTop w:val="0"/>
                                      <w:marBottom w:val="0"/>
                                      <w:divBdr>
                                        <w:top w:val="none" w:sz="0" w:space="0" w:color="auto"/>
                                        <w:left w:val="none" w:sz="0" w:space="0" w:color="auto"/>
                                        <w:bottom w:val="none" w:sz="0" w:space="0" w:color="auto"/>
                                        <w:right w:val="none" w:sz="0" w:space="0" w:color="auto"/>
                                      </w:divBdr>
                                      <w:divsChild>
                                        <w:div w:id="203759602">
                                          <w:marLeft w:val="0"/>
                                          <w:marRight w:val="0"/>
                                          <w:marTop w:val="0"/>
                                          <w:marBottom w:val="0"/>
                                          <w:divBdr>
                                            <w:top w:val="none" w:sz="0" w:space="0" w:color="auto"/>
                                            <w:left w:val="none" w:sz="0" w:space="0" w:color="auto"/>
                                            <w:bottom w:val="none" w:sz="0" w:space="0" w:color="auto"/>
                                            <w:right w:val="none" w:sz="0" w:space="0" w:color="auto"/>
                                          </w:divBdr>
                                          <w:divsChild>
                                            <w:div w:id="601651319">
                                              <w:marLeft w:val="0"/>
                                              <w:marRight w:val="0"/>
                                              <w:marTop w:val="0"/>
                                              <w:marBottom w:val="495"/>
                                              <w:divBdr>
                                                <w:top w:val="none" w:sz="0" w:space="0" w:color="auto"/>
                                                <w:left w:val="none" w:sz="0" w:space="0" w:color="auto"/>
                                                <w:bottom w:val="none" w:sz="0" w:space="0" w:color="auto"/>
                                                <w:right w:val="none" w:sz="0" w:space="0" w:color="auto"/>
                                              </w:divBdr>
                                              <w:divsChild>
                                                <w:div w:id="36694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8675590">
      <w:bodyDiv w:val="1"/>
      <w:marLeft w:val="0"/>
      <w:marRight w:val="0"/>
      <w:marTop w:val="0"/>
      <w:marBottom w:val="0"/>
      <w:divBdr>
        <w:top w:val="none" w:sz="0" w:space="0" w:color="auto"/>
        <w:left w:val="none" w:sz="0" w:space="0" w:color="auto"/>
        <w:bottom w:val="none" w:sz="0" w:space="0" w:color="auto"/>
        <w:right w:val="none" w:sz="0" w:space="0" w:color="auto"/>
      </w:divBdr>
    </w:div>
    <w:div w:id="1399982126">
      <w:bodyDiv w:val="1"/>
      <w:marLeft w:val="0"/>
      <w:marRight w:val="0"/>
      <w:marTop w:val="0"/>
      <w:marBottom w:val="0"/>
      <w:divBdr>
        <w:top w:val="none" w:sz="0" w:space="0" w:color="auto"/>
        <w:left w:val="none" w:sz="0" w:space="0" w:color="auto"/>
        <w:bottom w:val="none" w:sz="0" w:space="0" w:color="auto"/>
        <w:right w:val="none" w:sz="0" w:space="0" w:color="auto"/>
      </w:divBdr>
    </w:div>
    <w:div w:id="2017883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podatelna@stc.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purchasing@st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CisloJednaci xmlns="b246a3c9-e8b6-4373-bafd-ef843f8c6aef">STC/002289/ÚSGŘ/2020</CisloJednaci>
    <NazevDokumentu xmlns="b246a3c9-e8b6-4373-bafd-ef843f8c6aef">FRAMEWORK AGREEMENT FOR THE PRODUCTION AND THE SUPPLY OF CHIP PRELAMINATES</NazevDokumentu>
    <Znacka xmlns="b246a3c9-e8b6-4373-bafd-ef843f8c6aef">Hlavní</Znacka>
    <HashValue xmlns="b246a3c9-e8b6-4373-bafd-ef843f8c6aef" xsi:nil="true"/>
    <JID xmlns="b246a3c9-e8b6-4373-bafd-ef843f8c6aef">R_STCSPS_0009242</JID>
    <IDExt xmlns="b246a3c9-e8b6-4373-bafd-ef843f8c6ae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Soubor DMS" ma:contentTypeID="0x010100617DA10A36FE5747AD151C4F74B1AC96006FF966AEB9CC2D46B0AED439EA8ACEAF" ma:contentTypeVersion="8" ma:contentTypeDescription="Vytvoří nový dokument" ma:contentTypeScope="" ma:versionID="338ce6c5288429a64537c2231aa65610">
  <xsd:schema xmlns:xsd="http://www.w3.org/2001/XMLSchema" xmlns:xs="http://www.w3.org/2001/XMLSchema" xmlns:p="http://schemas.microsoft.com/office/2006/metadata/properties" xmlns:ns2="b246a3c9-e8b6-4373-bafd-ef843f8c6aef" targetNamespace="http://schemas.microsoft.com/office/2006/metadata/properties" ma:root="true" ma:fieldsID="6d4b56c44ad639cd6487a34f69873b2f"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dexed="true"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F5F304-F22C-45FC-B013-9FF2839F5AFA}">
  <ds:schemaRefs>
    <ds:schemaRef ds:uri="http://schemas.microsoft.com/office/2006/metadata/properties"/>
    <ds:schemaRef ds:uri="http://schemas.microsoft.com/office/infopath/2007/PartnerControls"/>
    <ds:schemaRef ds:uri="b246a3c9-e8b6-4373-bafd-ef843f8c6aef"/>
  </ds:schemaRefs>
</ds:datastoreItem>
</file>

<file path=customXml/itemProps2.xml><?xml version="1.0" encoding="utf-8"?>
<ds:datastoreItem xmlns:ds="http://schemas.openxmlformats.org/officeDocument/2006/customXml" ds:itemID="{684ABC9E-F7FB-4A72-8427-2362094DD2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8FA4EE-5736-43DB-B1D3-F544211150F2}">
  <ds:schemaRefs>
    <ds:schemaRef ds:uri="http://schemas.microsoft.com/sharepoint/v3/contenttype/forms"/>
  </ds:schemaRefs>
</ds:datastoreItem>
</file>

<file path=customXml/itemProps4.xml><?xml version="1.0" encoding="utf-8"?>
<ds:datastoreItem xmlns:ds="http://schemas.openxmlformats.org/officeDocument/2006/customXml" ds:itemID="{DD20FCD9-1D88-400B-9041-6505CB240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7145</Words>
  <Characters>42156</Characters>
  <Application>Microsoft Office Word</Application>
  <DocSecurity>0</DocSecurity>
  <Lines>351</Lines>
  <Paragraphs>98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Křížová Eva</dc:creator>
  <cp:lastModifiedBy>Krizova Eva</cp:lastModifiedBy>
  <cp:revision>2</cp:revision>
  <cp:lastPrinted>2020-11-10T15:16:00Z</cp:lastPrinted>
  <dcterms:created xsi:type="dcterms:W3CDTF">2021-01-26T09:04:00Z</dcterms:created>
  <dcterms:modified xsi:type="dcterms:W3CDTF">2021-01-26T09:04:00Z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0x010100617DA10A36FE5747AD151C4F74B1AC96006FF966AEB9CC2D46B0AED439EA8ACEAF</vt:lpwstr>
  </property>
</Properties>
</file>